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0A506" w14:textId="77777777" w:rsidR="00397CC4" w:rsidRDefault="00397CC4" w:rsidP="004767DC">
      <w:pPr>
        <w:spacing w:after="0" w:line="240" w:lineRule="auto"/>
        <w:jc w:val="center"/>
        <w:rPr>
          <w:rFonts w:cs="Times New Roman"/>
          <w:b/>
          <w:color w:val="000000" w:themeColor="text1"/>
          <w:sz w:val="24"/>
          <w:szCs w:val="24"/>
        </w:rPr>
      </w:pPr>
    </w:p>
    <w:p w14:paraId="2AD5EF20" w14:textId="77777777" w:rsidR="00397CC4" w:rsidRPr="005F7ADC" w:rsidRDefault="00397CC4" w:rsidP="00397CC4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Názov</w:t>
      </w:r>
      <w:r w:rsidRPr="005F7ADC">
        <w:rPr>
          <w:rFonts w:ascii="Calibri" w:hAnsi="Calibri" w:cs="Calibri"/>
          <w:sz w:val="16"/>
          <w:szCs w:val="16"/>
        </w:rPr>
        <w:t xml:space="preserve"> miestnej akčnej skupiny</w:t>
      </w:r>
    </w:p>
    <w:p w14:paraId="6C436E6C" w14:textId="77777777" w:rsidR="00397CC4" w:rsidRPr="005F7ADC" w:rsidRDefault="00397CC4" w:rsidP="00397CC4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5F7ADC">
        <w:rPr>
          <w:rFonts w:ascii="Calibri" w:hAnsi="Calibri" w:cs="Calibri"/>
          <w:sz w:val="16"/>
          <w:szCs w:val="16"/>
        </w:rPr>
        <w:t>Sídlo miestnej akčnej skupiny</w:t>
      </w:r>
    </w:p>
    <w:p w14:paraId="71F0103B" w14:textId="77777777" w:rsidR="00397CC4" w:rsidRPr="005F7ADC" w:rsidRDefault="00397CC4" w:rsidP="00397CC4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5F7ADC">
        <w:rPr>
          <w:rFonts w:ascii="Calibri" w:hAnsi="Calibri" w:cs="Calibri"/>
          <w:sz w:val="16"/>
          <w:szCs w:val="16"/>
        </w:rPr>
        <w:t>IČO</w:t>
      </w:r>
    </w:p>
    <w:p w14:paraId="21AB8FF6" w14:textId="77777777" w:rsidR="00397CC4" w:rsidRPr="006B4349" w:rsidRDefault="00397CC4" w:rsidP="00397CC4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3D031F1D" w14:textId="58EC3CE1" w:rsidR="004767DC" w:rsidRPr="00B66F5C" w:rsidRDefault="00397CC4" w:rsidP="004767DC">
      <w:pPr>
        <w:spacing w:after="0" w:line="240" w:lineRule="auto"/>
        <w:jc w:val="center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4"/>
          <w:szCs w:val="24"/>
        </w:rPr>
        <w:t xml:space="preserve">Oznámenie o zmene/zrušení </w:t>
      </w:r>
      <w:r w:rsidR="004767DC" w:rsidRPr="00B66F5C">
        <w:rPr>
          <w:rFonts w:cs="Times New Roman"/>
          <w:b/>
          <w:color w:val="000000" w:themeColor="text1"/>
          <w:sz w:val="24"/>
          <w:szCs w:val="24"/>
        </w:rPr>
        <w:t>výzvy na predkladanie  žiadosti o NFP</w:t>
      </w:r>
      <w:r>
        <w:rPr>
          <w:rStyle w:val="Odkaznapoznmkupodiarou"/>
          <w:rFonts w:cs="Times New Roman"/>
          <w:b/>
          <w:color w:val="000000" w:themeColor="text1"/>
          <w:sz w:val="24"/>
          <w:szCs w:val="24"/>
        </w:rPr>
        <w:footnoteReference w:id="1"/>
      </w:r>
    </w:p>
    <w:p w14:paraId="3BCD80B0" w14:textId="77777777" w:rsidR="004767DC" w:rsidRPr="00B66F5C" w:rsidRDefault="004767DC" w:rsidP="004767DC">
      <w:pPr>
        <w:spacing w:after="0" w:line="240" w:lineRule="auto"/>
        <w:jc w:val="center"/>
        <w:rPr>
          <w:rFonts w:cs="Times New Roman"/>
          <w:b/>
          <w:color w:val="1F497D" w:themeColor="text2"/>
          <w:sz w:val="28"/>
          <w:szCs w:val="28"/>
        </w:rPr>
      </w:pPr>
    </w:p>
    <w:tbl>
      <w:tblPr>
        <w:tblStyle w:val="Mriekatabuky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4767DC" w:rsidRPr="00B66F5C" w14:paraId="3506D518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55CEC205" w14:textId="77777777" w:rsidR="004767DC" w:rsidRPr="00397CC4" w:rsidRDefault="004767DC" w:rsidP="00E57541">
            <w:pPr>
              <w:spacing w:before="60" w:after="60"/>
              <w:rPr>
                <w:rFonts w:cstheme="minorHAnsi"/>
                <w:b/>
                <w:sz w:val="18"/>
                <w:szCs w:val="18"/>
              </w:rPr>
            </w:pPr>
            <w:r w:rsidRPr="00397CC4">
              <w:rPr>
                <w:rFonts w:cstheme="minorHAnsi"/>
                <w:b/>
                <w:sz w:val="18"/>
                <w:szCs w:val="18"/>
              </w:rPr>
              <w:t>Miestna akčná skupina</w:t>
            </w:r>
          </w:p>
        </w:tc>
        <w:tc>
          <w:tcPr>
            <w:tcW w:w="5670" w:type="dxa"/>
          </w:tcPr>
          <w:p w14:paraId="77F60ABC" w14:textId="77777777" w:rsidR="004767DC" w:rsidRPr="00397CC4" w:rsidRDefault="004767DC" w:rsidP="00E57541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74A53FD5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6229CADD" w14:textId="3AB40C8F" w:rsidR="004767DC" w:rsidRPr="00397CC4" w:rsidRDefault="004767DC" w:rsidP="007665A0">
            <w:pPr>
              <w:spacing w:before="60" w:after="60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397CC4">
              <w:rPr>
                <w:rFonts w:cstheme="minorHAnsi"/>
                <w:b/>
                <w:sz w:val="18"/>
                <w:szCs w:val="18"/>
              </w:rPr>
              <w:t>Kód</w:t>
            </w:r>
            <w:r w:rsidR="00106306" w:rsidRPr="00397CC4">
              <w:rPr>
                <w:rFonts w:cstheme="minorHAnsi"/>
                <w:b/>
                <w:sz w:val="18"/>
                <w:szCs w:val="18"/>
              </w:rPr>
              <w:t xml:space="preserve"> výzvy na predkladanie žiadosti </w:t>
            </w:r>
            <w:r w:rsidRPr="00397CC4">
              <w:rPr>
                <w:rFonts w:cstheme="minorHAnsi"/>
                <w:b/>
                <w:sz w:val="18"/>
                <w:szCs w:val="18"/>
              </w:rPr>
              <w:t>o</w:t>
            </w:r>
            <w:r w:rsidR="00106306" w:rsidRPr="00397CC4">
              <w:rPr>
                <w:rFonts w:cstheme="minorHAnsi"/>
                <w:b/>
                <w:sz w:val="18"/>
                <w:szCs w:val="18"/>
              </w:rPr>
              <w:t> NFP</w:t>
            </w:r>
          </w:p>
        </w:tc>
        <w:tc>
          <w:tcPr>
            <w:tcW w:w="5670" w:type="dxa"/>
          </w:tcPr>
          <w:p w14:paraId="7858759F" w14:textId="77777777" w:rsidR="004767DC" w:rsidRPr="00397CC4" w:rsidRDefault="004767DC" w:rsidP="00E57541">
            <w:pPr>
              <w:spacing w:before="60" w:after="60"/>
              <w:rPr>
                <w:rFonts w:cstheme="minorHAnsi"/>
                <w:i/>
                <w:color w:val="1F497D" w:themeColor="text2"/>
                <w:sz w:val="18"/>
                <w:szCs w:val="18"/>
              </w:rPr>
            </w:pPr>
          </w:p>
        </w:tc>
      </w:tr>
      <w:tr w:rsidR="004767DC" w:rsidRPr="00B66F5C" w14:paraId="2F96CD02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028EBDF4" w14:textId="77777777" w:rsidR="004767DC" w:rsidRPr="00690143" w:rsidRDefault="004767DC" w:rsidP="00E57541">
            <w:pPr>
              <w:spacing w:before="60" w:after="6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Program </w:t>
            </w:r>
          </w:p>
        </w:tc>
        <w:tc>
          <w:tcPr>
            <w:tcW w:w="5670" w:type="dxa"/>
            <w:shd w:val="clear" w:color="auto" w:fill="EAF1DD" w:themeFill="accent3" w:themeFillTint="33"/>
            <w:vAlign w:val="center"/>
          </w:tcPr>
          <w:p w14:paraId="3919D896" w14:textId="6A0687F4" w:rsidR="004767DC" w:rsidRPr="00690143" w:rsidRDefault="004767DC" w:rsidP="00877071">
            <w:pPr>
              <w:spacing w:before="60" w:after="6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rFonts w:cstheme="minorHAnsi"/>
                <w:b/>
                <w:color w:val="000000" w:themeColor="text1"/>
                <w:sz w:val="18"/>
                <w:szCs w:val="18"/>
              </w:rPr>
              <w:t>Program rozvoja vidieka SR 2014 – 202</w:t>
            </w:r>
            <w:r w:rsidR="00F15720" w:rsidRPr="00690143">
              <w:rPr>
                <w:rFonts w:cstheme="minorHAnsi"/>
                <w:b/>
                <w:color w:val="000000" w:themeColor="text1"/>
                <w:sz w:val="18"/>
                <w:szCs w:val="18"/>
              </w:rPr>
              <w:t>2</w:t>
            </w:r>
          </w:p>
        </w:tc>
      </w:tr>
      <w:tr w:rsidR="004767DC" w:rsidRPr="00B66F5C" w14:paraId="62180A36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03F313AB" w14:textId="2F0F87A0" w:rsidR="004767DC" w:rsidRPr="00690143" w:rsidRDefault="000B7807" w:rsidP="005205B5">
            <w:pPr>
              <w:spacing w:before="60" w:after="60"/>
              <w:rPr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b/>
                <w:color w:val="000000" w:themeColor="text1"/>
                <w:sz w:val="18"/>
                <w:szCs w:val="18"/>
              </w:rPr>
              <w:t>Názov opatrenia/</w:t>
            </w:r>
            <w:proofErr w:type="spellStart"/>
            <w:r w:rsidRPr="00690143">
              <w:rPr>
                <w:b/>
                <w:color w:val="000000" w:themeColor="text1"/>
                <w:sz w:val="18"/>
                <w:szCs w:val="18"/>
              </w:rPr>
              <w:t>podopatrenia</w:t>
            </w:r>
            <w:proofErr w:type="spellEnd"/>
            <w:r w:rsidR="004767DC" w:rsidRPr="00690143">
              <w:rPr>
                <w:b/>
                <w:color w:val="000000" w:themeColor="text1"/>
                <w:sz w:val="18"/>
                <w:szCs w:val="18"/>
              </w:rPr>
              <w:t xml:space="preserve"> stratégie CLLD</w:t>
            </w:r>
            <w:r w:rsidR="005205B5" w:rsidRPr="00690143">
              <w:rPr>
                <w:rStyle w:val="Odkaznapoznmkupodiarou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  <w:tc>
          <w:tcPr>
            <w:tcW w:w="5670" w:type="dxa"/>
          </w:tcPr>
          <w:p w14:paraId="1F462C23" w14:textId="77777777" w:rsidR="004767DC" w:rsidRPr="00690143" w:rsidRDefault="004767DC" w:rsidP="00E57541">
            <w:pPr>
              <w:spacing w:before="60" w:after="60"/>
              <w:rPr>
                <w:rFonts w:cstheme="minorHAnsi"/>
                <w:i/>
                <w:color w:val="000000" w:themeColor="text1"/>
                <w:sz w:val="18"/>
                <w:szCs w:val="18"/>
              </w:rPr>
            </w:pPr>
          </w:p>
        </w:tc>
      </w:tr>
      <w:tr w:rsidR="004767DC" w:rsidRPr="00B66F5C" w14:paraId="629B5664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4F4CAF1B" w14:textId="1C7FB703" w:rsidR="004767DC" w:rsidRPr="00690143" w:rsidRDefault="00E53E50" w:rsidP="000B7807">
            <w:pPr>
              <w:spacing w:before="60" w:after="60"/>
              <w:rPr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b/>
                <w:color w:val="000000" w:themeColor="text1"/>
                <w:sz w:val="18"/>
                <w:szCs w:val="18"/>
              </w:rPr>
              <w:t xml:space="preserve">Kód a názov </w:t>
            </w:r>
            <w:proofErr w:type="spellStart"/>
            <w:r w:rsidR="000B7807" w:rsidRPr="00690143">
              <w:rPr>
                <w:b/>
                <w:color w:val="000000" w:themeColor="text1"/>
                <w:sz w:val="18"/>
                <w:szCs w:val="18"/>
              </w:rPr>
              <w:t>podopatrenia</w:t>
            </w:r>
            <w:proofErr w:type="spellEnd"/>
            <w:r w:rsidR="00CA6887" w:rsidRPr="00690143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67DC" w:rsidRPr="00690143">
              <w:rPr>
                <w:b/>
                <w:color w:val="000000" w:themeColor="text1"/>
                <w:sz w:val="18"/>
                <w:szCs w:val="18"/>
              </w:rPr>
              <w:t>PRV SR 2014 - 202</w:t>
            </w:r>
            <w:r w:rsidR="00F15720" w:rsidRPr="00690143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70" w:type="dxa"/>
          </w:tcPr>
          <w:p w14:paraId="4BE67174" w14:textId="77777777" w:rsidR="004767DC" w:rsidRPr="00690143" w:rsidRDefault="004767DC" w:rsidP="00E57541">
            <w:pPr>
              <w:spacing w:before="60" w:after="60"/>
              <w:rPr>
                <w:rFonts w:cstheme="minorHAnsi"/>
                <w:i/>
                <w:color w:val="000000" w:themeColor="text1"/>
                <w:sz w:val="18"/>
                <w:szCs w:val="18"/>
              </w:rPr>
            </w:pPr>
          </w:p>
        </w:tc>
      </w:tr>
      <w:tr w:rsidR="004767DC" w:rsidRPr="00B66F5C" w14:paraId="4D76D4CC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7C4E1FB4" w14:textId="790F1733" w:rsidR="004767DC" w:rsidRPr="00397CC4" w:rsidRDefault="004767DC" w:rsidP="00E57541">
            <w:pPr>
              <w:spacing w:before="60" w:after="60"/>
              <w:rPr>
                <w:rFonts w:cstheme="minorHAnsi"/>
                <w:b/>
                <w:sz w:val="18"/>
                <w:szCs w:val="18"/>
              </w:rPr>
            </w:pPr>
            <w:r w:rsidRPr="00397CC4">
              <w:rPr>
                <w:rFonts w:cstheme="minorHAnsi"/>
                <w:b/>
                <w:sz w:val="18"/>
                <w:szCs w:val="18"/>
              </w:rPr>
              <w:t xml:space="preserve">Dátum vyhlásenia </w:t>
            </w:r>
            <w:r w:rsidR="007665A0" w:rsidRPr="00397CC4">
              <w:rPr>
                <w:rFonts w:cstheme="minorHAnsi"/>
                <w:b/>
                <w:sz w:val="18"/>
                <w:szCs w:val="18"/>
              </w:rPr>
              <w:t>výzvy</w:t>
            </w:r>
            <w:r w:rsidR="00FD2CE8" w:rsidRPr="00397CC4">
              <w:rPr>
                <w:rFonts w:cstheme="minorHAnsi"/>
                <w:b/>
                <w:sz w:val="18"/>
                <w:szCs w:val="18"/>
              </w:rPr>
              <w:t xml:space="preserve"> na predkladanie </w:t>
            </w:r>
            <w:proofErr w:type="spellStart"/>
            <w:r w:rsidR="00FD2CE8" w:rsidRPr="00397CC4">
              <w:rPr>
                <w:rFonts w:cstheme="minorHAnsi"/>
                <w:b/>
                <w:sz w:val="18"/>
                <w:szCs w:val="18"/>
              </w:rPr>
              <w:t>ŽoNFP</w:t>
            </w:r>
            <w:proofErr w:type="spellEnd"/>
          </w:p>
        </w:tc>
        <w:sdt>
          <w:sdtPr>
            <w:rPr>
              <w:rFonts w:cstheme="minorHAnsi"/>
              <w:color w:val="1F497D" w:themeColor="text2"/>
              <w:sz w:val="18"/>
              <w:szCs w:val="18"/>
            </w:rPr>
            <w:id w:val="1125737009"/>
            <w:placeholder>
              <w:docPart w:val="DefaultPlaceholder_-1854013438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</w:tcPr>
              <w:p w14:paraId="5C233360" w14:textId="08BA09EC" w:rsidR="004767DC" w:rsidRPr="00397CC4" w:rsidRDefault="007665A0" w:rsidP="00E57541">
                <w:pPr>
                  <w:spacing w:before="60" w:after="60"/>
                  <w:rPr>
                    <w:rFonts w:cstheme="minorHAnsi"/>
                    <w:color w:val="1F497D" w:themeColor="text2"/>
                    <w:sz w:val="18"/>
                    <w:szCs w:val="18"/>
                  </w:rPr>
                </w:pPr>
                <w:r w:rsidRPr="00397CC4">
                  <w:rPr>
                    <w:rStyle w:val="Zstupntext"/>
                    <w:sz w:val="18"/>
                    <w:szCs w:val="18"/>
                  </w:rPr>
                  <w:t>Kliknite alebo ťuknite a zadajte dátum.</w:t>
                </w:r>
              </w:p>
            </w:tc>
          </w:sdtContent>
        </w:sdt>
      </w:tr>
    </w:tbl>
    <w:p w14:paraId="62CE77AA" w14:textId="77777777" w:rsidR="004767DC" w:rsidRPr="00B66F5C" w:rsidRDefault="004767DC" w:rsidP="004767D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riekatabuky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38"/>
        <w:gridCol w:w="1491"/>
        <w:gridCol w:w="3201"/>
      </w:tblGrid>
      <w:tr w:rsidR="004767DC" w:rsidRPr="00B66F5C" w14:paraId="76327467" w14:textId="77777777" w:rsidTr="00690143">
        <w:trPr>
          <w:trHeight w:val="34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5D1A1A1" w14:textId="699301B7" w:rsidR="004767DC" w:rsidRPr="00B66F5C" w:rsidRDefault="004767DC" w:rsidP="000B780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Rozsah zmeny</w:t>
            </w:r>
          </w:p>
        </w:tc>
      </w:tr>
      <w:tr w:rsidR="004767DC" w:rsidRPr="00B66F5C" w14:paraId="44863C9F" w14:textId="77777777" w:rsidTr="0069014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8A8883C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P. č.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47F202B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Časť výzvy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C01D834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Relevancia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DD020C6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Popis zmeny a zdôvodnenie</w:t>
            </w:r>
          </w:p>
        </w:tc>
      </w:tr>
      <w:tr w:rsidR="004767DC" w:rsidRPr="00B66F5C" w14:paraId="15E9CE34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CD080CB" w14:textId="77777777" w:rsidR="004767DC" w:rsidRPr="00B66F5C" w:rsidRDefault="004767DC" w:rsidP="00B66F5C">
            <w:pPr>
              <w:pStyle w:val="Odsekzoznamu"/>
              <w:numPr>
                <w:ilvl w:val="0"/>
                <w:numId w:val="1"/>
              </w:numPr>
              <w:ind w:left="318" w:hanging="318"/>
              <w:jc w:val="both"/>
              <w:rPr>
                <w:rFonts w:asciiTheme="minorHAnsi" w:hAnsiTheme="minorHAnsi"/>
                <w:b/>
                <w:sz w:val="20"/>
                <w:szCs w:val="20"/>
                <w:lang w:val="sk-SK"/>
              </w:rPr>
            </w:pPr>
            <w:r w:rsidRPr="00B66F5C">
              <w:rPr>
                <w:rFonts w:asciiTheme="minorHAnsi" w:hAnsiTheme="minorHAnsi"/>
                <w:b/>
                <w:sz w:val="20"/>
                <w:szCs w:val="20"/>
                <w:lang w:val="sk-SK"/>
              </w:rPr>
              <w:t>Formálne náležitosti</w:t>
            </w:r>
          </w:p>
        </w:tc>
      </w:tr>
      <w:tr w:rsidR="004767DC" w:rsidRPr="00B66F5C" w14:paraId="2EEB4C05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0B78" w14:textId="75DE27F3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DB2D" w14:textId="77777777" w:rsidR="004767DC" w:rsidRPr="00397CC4" w:rsidRDefault="00420FA4" w:rsidP="00420FA4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Indikatívna výška finančných prostriedkov vyčlenených na výzvu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2C5B" w14:textId="3A519002" w:rsidR="004767DC" w:rsidRPr="00397CC4" w:rsidRDefault="0040577F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7"/>
                  <w:rFonts w:cstheme="minorHAnsi"/>
                  <w:sz w:val="18"/>
                  <w:szCs w:val="18"/>
                </w:rPr>
                <w:id w:val="1816911430"/>
                <w:placeholder>
                  <w:docPart w:val="4672030A497B4ADF8E306E11B0BA7607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8530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0597D00B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1D88" w14:textId="7A39F3AA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A959" w14:textId="1C931031" w:rsidR="004767DC" w:rsidRPr="00397CC4" w:rsidRDefault="00420FA4" w:rsidP="00B66F5C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Časový harmonogram</w:t>
            </w:r>
            <w:r w:rsidR="0030608A" w:rsidRPr="00397CC4">
              <w:rPr>
                <w:rFonts w:cstheme="minorHAnsi"/>
                <w:sz w:val="18"/>
                <w:szCs w:val="18"/>
              </w:rPr>
              <w:t xml:space="preserve"> trvania výzvy</w:t>
            </w:r>
            <w:r w:rsidR="00FF405A" w:rsidRPr="00397CC4">
              <w:rPr>
                <w:rStyle w:val="Odkaznapoznmkupodiarou"/>
                <w:rFonts w:cstheme="minorHAnsi"/>
                <w:sz w:val="18"/>
                <w:szCs w:val="18"/>
              </w:rPr>
              <w:footnoteReference w:id="3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84FD" w14:textId="6EA08F69" w:rsidR="004767DC" w:rsidRPr="00397CC4" w:rsidRDefault="0040577F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8"/>
                  <w:rFonts w:cstheme="minorHAnsi"/>
                  <w:sz w:val="18"/>
                  <w:szCs w:val="18"/>
                </w:rPr>
                <w:id w:val="-1879076330"/>
                <w:placeholder>
                  <w:docPart w:val="C135F68001FF48AE82756E0B91D24E94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A697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546516A0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D9AA" w14:textId="3A3698A1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13EB" w14:textId="592D2D01" w:rsidR="004767DC" w:rsidRPr="00397CC4" w:rsidRDefault="00B66F5C" w:rsidP="00420FA4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M</w:t>
            </w:r>
            <w:r w:rsidR="004767DC" w:rsidRPr="00397CC4">
              <w:rPr>
                <w:rFonts w:cstheme="minorHAnsi"/>
                <w:sz w:val="18"/>
                <w:szCs w:val="18"/>
              </w:rPr>
              <w:t xml:space="preserve">iesto </w:t>
            </w:r>
            <w:r w:rsidR="001330DA" w:rsidRPr="00397CC4">
              <w:rPr>
                <w:rFonts w:cstheme="minorHAnsi"/>
                <w:sz w:val="18"/>
                <w:szCs w:val="18"/>
              </w:rPr>
              <w:t>a spôsob podania</w:t>
            </w:r>
            <w:r w:rsidR="004767DC" w:rsidRPr="00397CC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EAF4" w14:textId="47A8CD78" w:rsidR="004767DC" w:rsidRPr="00397CC4" w:rsidRDefault="0040577F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9"/>
                  <w:rFonts w:cstheme="minorHAnsi"/>
                  <w:sz w:val="18"/>
                  <w:szCs w:val="18"/>
                </w:rPr>
                <w:id w:val="-216896890"/>
                <w:placeholder>
                  <w:docPart w:val="F1C2179852AF4821981D6DB20EC307F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382D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20FA4" w:rsidRPr="00B66F5C" w14:paraId="24BDA473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D0C4" w14:textId="60D62562" w:rsidR="00420FA4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C479" w14:textId="77777777" w:rsidR="00420FA4" w:rsidRPr="00397CC4" w:rsidRDefault="00420FA4" w:rsidP="00420FA4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Kontaktné údaje a spôsob komunikácie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248F" w14:textId="6A3D9585" w:rsidR="00420FA4" w:rsidRPr="00397CC4" w:rsidRDefault="0040577F" w:rsidP="00B66F5C">
            <w:pPr>
              <w:ind w:right="-108"/>
              <w:jc w:val="both"/>
              <w:rPr>
                <w:rStyle w:val="tl9"/>
                <w:rFonts w:cstheme="minorHAnsi"/>
                <w:sz w:val="18"/>
                <w:szCs w:val="18"/>
              </w:rPr>
            </w:pPr>
            <w:sdt>
              <w:sdtPr>
                <w:rPr>
                  <w:rStyle w:val="tl9"/>
                  <w:rFonts w:cstheme="minorHAnsi"/>
                  <w:sz w:val="18"/>
                  <w:szCs w:val="18"/>
                </w:rPr>
                <w:id w:val="-78220895"/>
                <w:placeholder>
                  <w:docPart w:val="0A2133508D3E4D9AAE9B254AB3F9B55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0B6C67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4A2F" w14:textId="77777777" w:rsidR="00420FA4" w:rsidRPr="00397CC4" w:rsidRDefault="00420FA4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446CBAAD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8C2C" w14:textId="48F0DB50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36E6" w14:textId="77777777" w:rsidR="004767DC" w:rsidRPr="00397CC4" w:rsidRDefault="004767DC" w:rsidP="00B66F5C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97CC4">
              <w:rPr>
                <w:rFonts w:cstheme="minorHAnsi"/>
                <w:i/>
                <w:color w:val="0070C0"/>
                <w:sz w:val="18"/>
                <w:szCs w:val="18"/>
              </w:rPr>
              <w:t>Iné (špecifikovať)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D0E6" w14:textId="4A94438D" w:rsidR="004767DC" w:rsidRPr="00397CC4" w:rsidRDefault="0040577F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10"/>
                  <w:rFonts w:cstheme="minorHAnsi"/>
                  <w:sz w:val="18"/>
                  <w:szCs w:val="18"/>
                </w:rPr>
                <w:id w:val="1719478855"/>
                <w:placeholder>
                  <w:docPart w:val="E9C7809F7EA242F18455C1E2694E15EF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DBFF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5580E023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773EE12" w14:textId="57946D7D" w:rsidR="004767DC" w:rsidRPr="00397CC4" w:rsidRDefault="004767DC" w:rsidP="002F78CC">
            <w:pPr>
              <w:pStyle w:val="Odsekzoznamu"/>
              <w:numPr>
                <w:ilvl w:val="0"/>
                <w:numId w:val="1"/>
              </w:numPr>
              <w:ind w:left="347" w:hanging="347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Podmienky</w:t>
            </w:r>
            <w:proofErr w:type="spellEnd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poskytnutia</w:t>
            </w:r>
            <w:proofErr w:type="spellEnd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príspevku</w:t>
            </w:r>
            <w:proofErr w:type="spellEnd"/>
            <w:r w:rsidR="001330DA"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1330DA"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žiadosti</w:t>
            </w:r>
            <w:proofErr w:type="spellEnd"/>
            <w:r w:rsidR="001330DA"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 NFP</w:t>
            </w:r>
          </w:p>
        </w:tc>
      </w:tr>
      <w:tr w:rsidR="00BA6D3A" w:rsidRPr="00B66F5C" w14:paraId="43EAF490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7003" w14:textId="4E7E01CD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0001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žiadateľa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E2D4" w14:textId="77777777" w:rsidR="00BA6D3A" w:rsidRPr="00397CC4" w:rsidRDefault="0040577F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19"/>
                  <w:rFonts w:cstheme="minorHAnsi"/>
                  <w:sz w:val="18"/>
                  <w:szCs w:val="18"/>
                </w:rPr>
                <w:id w:val="686944421"/>
                <w:placeholder>
                  <w:docPart w:val="A9F16E7FA24A467AA80B3A8421884FB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CF43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29BD73D1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0D22" w14:textId="5317F515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9C81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aktivít a výdavkov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E1D3" w14:textId="77777777" w:rsidR="00BA6D3A" w:rsidRPr="00397CC4" w:rsidRDefault="0040577F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0"/>
                  <w:rFonts w:cstheme="minorHAnsi"/>
                  <w:sz w:val="18"/>
                  <w:szCs w:val="18"/>
                </w:rPr>
                <w:id w:val="452219615"/>
                <w:placeholder>
                  <w:docPart w:val="FF17B6C90A9B46D9BDA78CF563AEB7FD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10C8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1DF9BAA5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E461" w14:textId="5921F7C6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4157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miesta realizácie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9A39" w14:textId="77777777" w:rsidR="00BA6D3A" w:rsidRPr="00397CC4" w:rsidRDefault="0040577F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1"/>
                  <w:rFonts w:cstheme="minorHAnsi"/>
                  <w:sz w:val="18"/>
                  <w:szCs w:val="18"/>
                </w:rPr>
                <w:id w:val="-1968506797"/>
                <w:placeholder>
                  <w:docPart w:val="2BBA5C49A5594AB98433C8CA7056D23F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3AAC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283C027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FD79" w14:textId="072B5C45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C0E8" w14:textId="54660CD1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spôsob</w:t>
            </w:r>
            <w:r w:rsidR="0030608A" w:rsidRPr="00397CC4">
              <w:rPr>
                <w:rFonts w:cstheme="minorHAnsi"/>
                <w:sz w:val="18"/>
                <w:szCs w:val="18"/>
              </w:rPr>
              <w:t>u</w:t>
            </w:r>
            <w:r w:rsidRPr="00397CC4">
              <w:rPr>
                <w:rFonts w:cstheme="minorHAnsi"/>
                <w:sz w:val="18"/>
                <w:szCs w:val="18"/>
              </w:rPr>
              <w:t xml:space="preserve"> financovania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55BA" w14:textId="77777777" w:rsidR="00BA6D3A" w:rsidRPr="00397CC4" w:rsidRDefault="0040577F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2"/>
                  <w:rFonts w:cstheme="minorHAnsi"/>
                  <w:sz w:val="18"/>
                  <w:szCs w:val="18"/>
                </w:rPr>
                <w:id w:val="1410119009"/>
                <w:placeholder>
                  <w:docPart w:val="329A5DF3548A48C7845B05BA34F669D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AB6B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61DDCF8F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337F" w14:textId="257F87C7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65AD" w14:textId="4336659F" w:rsidR="00BA6D3A" w:rsidRPr="00397CC4" w:rsidRDefault="0030608A" w:rsidP="0030608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Všeobecné podmienky poskytnutia príspevku</w:t>
            </w:r>
            <w:r w:rsidRPr="00397CC4">
              <w:rPr>
                <w:rStyle w:val="Odkaznapoznmkupodiarou"/>
                <w:rFonts w:cstheme="minorHAnsi"/>
                <w:sz w:val="18"/>
                <w:szCs w:val="18"/>
              </w:rPr>
              <w:footnoteReference w:id="4"/>
            </w:r>
            <w:r w:rsidRPr="00397CC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9630" w14:textId="77777777" w:rsidR="00BA6D3A" w:rsidRPr="00397CC4" w:rsidRDefault="0040577F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3"/>
                  <w:rFonts w:cstheme="minorHAnsi"/>
                  <w:sz w:val="18"/>
                  <w:szCs w:val="18"/>
                </w:rPr>
                <w:id w:val="-1509984184"/>
                <w:placeholder>
                  <w:docPart w:val="A17AC373D924403F801890705C76D9B8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57FA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0035FB57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080E" w14:textId="2888A66D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30608A" w:rsidRPr="00397CC4">
              <w:rPr>
                <w:rFonts w:cstheme="minorHAnsi"/>
                <w:sz w:val="18"/>
                <w:szCs w:val="18"/>
              </w:rPr>
              <w:t>.6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E139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Výberové kritéria pre výber projektov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FCE7" w14:textId="77777777" w:rsidR="00BA6D3A" w:rsidRPr="00397CC4" w:rsidRDefault="0040577F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5"/>
                  <w:rFonts w:cstheme="minorHAnsi"/>
                  <w:sz w:val="18"/>
                  <w:szCs w:val="18"/>
                </w:rPr>
                <w:id w:val="51587286"/>
                <w:placeholder>
                  <w:docPart w:val="830BA81E17BF4A7591DAD19FA4647D22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28C6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44F4807B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F00E" w14:textId="1D6561DE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30608A" w:rsidRPr="00397CC4">
              <w:rPr>
                <w:rFonts w:cstheme="minorHAnsi"/>
                <w:sz w:val="18"/>
                <w:szCs w:val="18"/>
              </w:rPr>
              <w:t>.7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0C74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Hodnotiace kritéria pre výber projektov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4F3" w14:textId="77777777" w:rsidR="00BA6D3A" w:rsidRPr="00397CC4" w:rsidRDefault="0040577F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6"/>
                  <w:rFonts w:cstheme="minorHAnsi"/>
                  <w:sz w:val="18"/>
                  <w:szCs w:val="18"/>
                </w:rPr>
                <w:id w:val="-1628158767"/>
                <w:placeholder>
                  <w:docPart w:val="1EE71E3AEF2144BB9DD0B3785A2DA6E9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1ED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53E50" w:rsidRPr="00B66F5C" w14:paraId="18EFC62A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D149" w14:textId="556832F3" w:rsidR="00E53E50" w:rsidRPr="00397CC4" w:rsidRDefault="00FD2CE8" w:rsidP="00E53E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E53E50" w:rsidRPr="00397CC4">
              <w:rPr>
                <w:rFonts w:cstheme="minorHAnsi"/>
                <w:sz w:val="18"/>
                <w:szCs w:val="18"/>
              </w:rPr>
              <w:t>.8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DF38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Rozlišovacie kritéria pre výber projektov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515E" w14:textId="7B5BD889" w:rsidR="00E53E50" w:rsidRPr="00397CC4" w:rsidRDefault="0040577F" w:rsidP="00E53E50">
            <w:pPr>
              <w:ind w:right="-108"/>
              <w:jc w:val="both"/>
              <w:rPr>
                <w:rStyle w:val="tl26"/>
                <w:rFonts w:cstheme="minorHAnsi"/>
                <w:sz w:val="18"/>
                <w:szCs w:val="18"/>
              </w:rPr>
            </w:pPr>
            <w:sdt>
              <w:sdtPr>
                <w:rPr>
                  <w:rStyle w:val="tl15"/>
                  <w:rFonts w:cstheme="minorHAnsi"/>
                  <w:sz w:val="18"/>
                  <w:szCs w:val="18"/>
                </w:rPr>
                <w:id w:val="-589539588"/>
                <w:placeholder>
                  <w:docPart w:val="14C2C99FE1754DCD9029D29E774991FB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E53E50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5DD1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53E50" w:rsidRPr="00B66F5C" w14:paraId="6402EEA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E551" w14:textId="1977820D" w:rsidR="00E53E50" w:rsidRPr="00397CC4" w:rsidRDefault="00FD2CE8" w:rsidP="00E53E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E53E50" w:rsidRPr="00397CC4">
              <w:rPr>
                <w:rFonts w:cstheme="minorHAnsi"/>
                <w:sz w:val="18"/>
                <w:szCs w:val="18"/>
              </w:rPr>
              <w:t>.9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26C6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i/>
                <w:color w:val="0070C0"/>
                <w:sz w:val="18"/>
                <w:szCs w:val="18"/>
              </w:rPr>
              <w:t xml:space="preserve">Iné (špecifikovať)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454F" w14:textId="62B57736" w:rsidR="00E53E50" w:rsidRPr="00397CC4" w:rsidRDefault="0040577F" w:rsidP="00E53E50">
            <w:pPr>
              <w:ind w:right="-108"/>
              <w:jc w:val="both"/>
              <w:rPr>
                <w:rStyle w:val="tl26"/>
                <w:rFonts w:cstheme="minorHAnsi"/>
                <w:sz w:val="18"/>
                <w:szCs w:val="18"/>
              </w:rPr>
            </w:pPr>
            <w:sdt>
              <w:sdtPr>
                <w:rPr>
                  <w:rStyle w:val="tl17"/>
                  <w:rFonts w:cstheme="minorHAnsi"/>
                  <w:sz w:val="18"/>
                  <w:szCs w:val="18"/>
                </w:rPr>
                <w:id w:val="1413278224"/>
                <w:placeholder>
                  <w:docPart w:val="367F5F478E5740A1B0C9E7E4C5C01521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E53E50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B733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58119750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F8A4F50" w14:textId="77777777" w:rsidR="004767DC" w:rsidRPr="00397CC4" w:rsidRDefault="004767DC" w:rsidP="002F78CC">
            <w:pPr>
              <w:pStyle w:val="Odsekzoznamu"/>
              <w:numPr>
                <w:ilvl w:val="0"/>
                <w:numId w:val="1"/>
              </w:numPr>
              <w:ind w:left="602" w:hanging="568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 w:cstheme="minorHAnsi"/>
                <w:b/>
                <w:sz w:val="18"/>
                <w:szCs w:val="18"/>
                <w:lang w:val="sk-SK"/>
              </w:rPr>
              <w:t>Prílohy</w:t>
            </w:r>
          </w:p>
        </w:tc>
      </w:tr>
      <w:tr w:rsidR="004767DC" w:rsidRPr="00B66F5C" w14:paraId="4863EBFC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BD71" w14:textId="18C4E42C" w:rsidR="004767DC" w:rsidRPr="00397CC4" w:rsidRDefault="00FD2CE8" w:rsidP="000B6C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3</w:t>
            </w:r>
            <w:r w:rsidR="004767DC" w:rsidRPr="00397CC4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68AC" w14:textId="2CD8D7C0" w:rsidR="004767DC" w:rsidRPr="00397CC4" w:rsidRDefault="004767DC" w:rsidP="00DB6D9E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>Formulár žiados</w:t>
            </w:r>
            <w:r w:rsidR="007665A0"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>ti</w:t>
            </w:r>
            <w:r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 xml:space="preserve"> o NFP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7969" w14:textId="77777777" w:rsidR="004767DC" w:rsidRPr="00397CC4" w:rsidRDefault="0040577F" w:rsidP="000B6C67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7"/>
                  <w:rFonts w:cstheme="minorHAnsi"/>
                  <w:sz w:val="18"/>
                  <w:szCs w:val="18"/>
                </w:rPr>
                <w:id w:val="217630023"/>
                <w:placeholder>
                  <w:docPart w:val="E044158F032446DBB94F3E9F5432C4B1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6C6B" w14:textId="77777777" w:rsidR="004767DC" w:rsidRPr="00690143" w:rsidRDefault="004767DC" w:rsidP="000B6C67">
            <w:pPr>
              <w:jc w:val="both"/>
              <w:rPr>
                <w:rFonts w:cstheme="minorHAnsi"/>
                <w:color w:val="1F497D" w:themeColor="text2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</w:t>
            </w:r>
            <w:r w:rsidR="00B66F5C" w:rsidRPr="00690143">
              <w:rPr>
                <w:rFonts w:cstheme="minorHAnsi"/>
                <w:i/>
                <w:color w:val="0070C0"/>
                <w:sz w:val="16"/>
                <w:szCs w:val="16"/>
              </w:rPr>
              <w:t>/PPA</w:t>
            </w:r>
          </w:p>
        </w:tc>
      </w:tr>
      <w:tr w:rsidR="004767DC" w:rsidRPr="00B66F5C" w14:paraId="07E1FBB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F558" w14:textId="54722F58" w:rsidR="004767DC" w:rsidRPr="003A5992" w:rsidRDefault="00FD2CE8" w:rsidP="000B6C6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  <w:r w:rsidR="004767DC" w:rsidRPr="003A5992">
              <w:rPr>
                <w:rFonts w:cstheme="minorHAnsi"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FFCA" w14:textId="72972C4F" w:rsidR="004767DC" w:rsidRPr="00397CC4" w:rsidRDefault="00B40881" w:rsidP="000B6C67">
            <w:pPr>
              <w:jc w:val="both"/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</w:pPr>
            <w:r w:rsidRPr="00397CC4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 xml:space="preserve">Príručka pre prijímateľa nenávratného </w:t>
            </w:r>
            <w:r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finančného príspevku z Programu rozvoja vidieka SR 2014 – 202</w:t>
            </w:r>
            <w:r w:rsidR="00F15720"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2</w:t>
            </w:r>
            <w:r w:rsidRPr="00690143">
              <w:rPr>
                <w:rFonts w:eastAsia="Times New Roman" w:cstheme="minorHAnsi"/>
                <w:strike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 xml:space="preserve">pre opatrenie 19. Podpora na miestny rozvoj v rámci </w:t>
            </w:r>
            <w:r w:rsidRPr="00397CC4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iniciatívy LEADER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EBE3" w14:textId="77777777" w:rsidR="004767DC" w:rsidRPr="00397CC4" w:rsidRDefault="0040577F" w:rsidP="000B6C67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8"/>
                  <w:rFonts w:cstheme="minorHAnsi"/>
                  <w:sz w:val="18"/>
                  <w:szCs w:val="18"/>
                </w:rPr>
                <w:id w:val="-88554557"/>
                <w:placeholder>
                  <w:docPart w:val="1F53446F09CC41F287B9BBAF557C8D34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0E8D" w14:textId="77777777" w:rsidR="004767DC" w:rsidRPr="00690143" w:rsidRDefault="004767DC" w:rsidP="000B6C67">
            <w:pPr>
              <w:jc w:val="both"/>
              <w:rPr>
                <w:rFonts w:cstheme="minorHAnsi"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</w:t>
            </w:r>
            <w:r w:rsidR="00B66F5C" w:rsidRPr="00690143">
              <w:rPr>
                <w:rFonts w:cstheme="minorHAnsi"/>
                <w:i/>
                <w:color w:val="0070C0"/>
                <w:sz w:val="16"/>
                <w:szCs w:val="16"/>
              </w:rPr>
              <w:t>/PPA</w:t>
            </w:r>
          </w:p>
        </w:tc>
      </w:tr>
      <w:tr w:rsidR="003A5992" w:rsidRPr="00B66F5C" w14:paraId="4D4FA78F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B3E2" w14:textId="5463E18F" w:rsidR="003A5992" w:rsidRPr="003A5992" w:rsidRDefault="003A5992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del w:id="0" w:author="Jana Vacíková" w:date="2024-12-19T09:54:00Z">
              <w:r w:rsidRPr="003A5992" w:rsidDel="00FF2D88">
                <w:rPr>
                  <w:rFonts w:cstheme="minorHAnsi"/>
                  <w:color w:val="000000" w:themeColor="text1"/>
                  <w:sz w:val="18"/>
                  <w:szCs w:val="18"/>
                </w:rPr>
                <w:delText>3.3</w:delText>
              </w:r>
            </w:del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AAB5" w14:textId="291637B5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del w:id="1" w:author="Jana Vacíková" w:date="2024-12-19T09:54:00Z">
              <w:r w:rsidRPr="00397CC4" w:rsidDel="00FF2D88">
                <w:rPr>
                  <w:rFonts w:cstheme="minorHAnsi"/>
                  <w:bCs/>
                  <w:color w:val="000000" w:themeColor="text1"/>
                  <w:sz w:val="18"/>
                  <w:szCs w:val="18"/>
                </w:rPr>
                <w:delText>Kritéria pre uznateľnosť výdavkov podopatrenie 1.2 a podopatrenie 1.3</w:delText>
              </w:r>
            </w:del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D824" w14:textId="66A22C71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customXmlDelRangeStart w:id="2" w:author="Jana Vacíková" w:date="2024-12-19T09:54:00Z"/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1565246067"/>
                <w:placeholder>
                  <w:docPart w:val="322ACCE8C95E4ED091FA16C8EB85F69A"/>
                </w:placeholder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customXmlDelRangeEnd w:id="2"/>
                <w:customXmlDelRangeStart w:id="3" w:author="Jana Vacíková" w:date="2024-12-19T09:54:00Z"/>
              </w:sdtContent>
            </w:sdt>
            <w:customXmlDelRangeEnd w:id="3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9B69F" w14:textId="3F98DEA5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del w:id="4" w:author="Jana Vacíková" w:date="2024-12-19T09:54:00Z">
              <w:r w:rsidRPr="00690143" w:rsidDel="00FF2D88">
                <w:rPr>
                  <w:rFonts w:cstheme="minorHAnsi"/>
                  <w:i/>
                  <w:color w:val="0070C0"/>
                  <w:sz w:val="16"/>
                  <w:szCs w:val="16"/>
                </w:rPr>
                <w:delText>len na základe  zmien vykonaných  RO pre PRV/PPA</w:delText>
              </w:r>
            </w:del>
          </w:p>
        </w:tc>
      </w:tr>
      <w:tr w:rsidR="003A5992" w:rsidRPr="00B66F5C" w14:paraId="2C1AFE33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D493" w14:textId="6A2D2DB8" w:rsidR="003A5992" w:rsidRPr="003A5992" w:rsidRDefault="003A5992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3.4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FFE" w14:textId="44BB3CB1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bCs/>
                <w:color w:val="000000" w:themeColor="text1"/>
                <w:sz w:val="18"/>
                <w:szCs w:val="18"/>
              </w:rPr>
              <w:t>Číselník oprávnených výdavkov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7F07" w14:textId="2BC745AE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1959251399"/>
                <w:placeholder>
                  <w:docPart w:val="25CB5F66C4374DA8AA6E686BA64FF3BC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FB86" w14:textId="19118981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4975D7E5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B63E" w14:textId="4FBA37D5" w:rsidR="003A5992" w:rsidRPr="003A5992" w:rsidRDefault="003A5992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3.5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39AB" w14:textId="700FA479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Podmienky poskytnutia príspevku, </w:t>
            </w:r>
            <w:r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výberové a hodnotiace (bodovacie) kritériá pre výber projektov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pre opatrenia/</w:t>
            </w:r>
            <w:proofErr w:type="spellStart"/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>podopatrenia</w:t>
            </w:r>
            <w:proofErr w:type="spellEnd"/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Programu rozvoja vidieka SR 2014-2022 implementované prostredníctvom LEADER/CLLD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4A75" w14:textId="309E27D7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1381054139"/>
                <w:placeholder>
                  <w:docPart w:val="8C57E1CD21504D1BA5C545F8D987AC36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5594" w14:textId="50D4E504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483ED258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D85D" w14:textId="15063E65" w:rsidR="003A5992" w:rsidRPr="003A5992" w:rsidRDefault="003A5992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3.6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4CF0" w14:textId="39DFE1B7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>Projekt realizácie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7546" w14:textId="55031169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38675897"/>
                <w:placeholder>
                  <w:docPart w:val="EACCEE4256EE4A38885C018A3B23BCD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A8FE" w14:textId="1262AB6A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57ECE2ED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D660" w14:textId="7C33F638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043C" w14:textId="1B8EE00C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>Schéma minimálnej pomoci na podporu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implementácie operácií v rámci stratégií miestneho rozvoja vedeného komunitou</w:t>
            </w:r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>podopatrenie</w:t>
            </w:r>
            <w:proofErr w:type="spellEnd"/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19.2 Programu rozvoja vidieka SR  2014 – 2020), 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DM – </w:t>
            </w:r>
            <w:ins w:id="5" w:author="Jana Vacíková" w:date="2024-12-19T09:47:00Z">
              <w:r w:rsidR="00FF2D88">
                <w:rPr>
                  <w:rFonts w:cstheme="minorHAnsi"/>
                  <w:color w:val="000000" w:themeColor="text1"/>
                  <w:sz w:val="18"/>
                  <w:szCs w:val="18"/>
                </w:rPr>
                <w:t xml:space="preserve">54/2024 </w:t>
              </w:r>
            </w:ins>
            <w:del w:id="6" w:author="Jana Vacíková" w:date="2024-12-19T09:47:00Z">
              <w:r w:rsidRPr="00690143" w:rsidDel="00FF2D88">
                <w:rPr>
                  <w:rFonts w:cstheme="minorHAnsi"/>
                  <w:color w:val="000000" w:themeColor="text1"/>
                  <w:sz w:val="18"/>
                  <w:szCs w:val="18"/>
                </w:rPr>
                <w:delText>4/2018</w:delText>
              </w:r>
            </w:del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v platnom znení  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1FBA" w14:textId="4B37FAF3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203328283"/>
                <w:placeholder>
                  <w:docPart w:val="EE6B5FCE3F5E42CDB5D6FA494FDA436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09AB" w14:textId="6997CC53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35A7ECCA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B136" w14:textId="43AAB173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3.8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D5D7" w14:textId="77777777" w:rsidR="00FF2D88" w:rsidRPr="00FF2D88" w:rsidRDefault="00FF2D88" w:rsidP="00FF2D88">
            <w:pPr>
              <w:jc w:val="both"/>
              <w:rPr>
                <w:ins w:id="7" w:author="Jana Vacíková" w:date="2024-12-19T09:49:00Z"/>
                <w:rFonts w:cstheme="minorHAnsi"/>
                <w:color w:val="000000" w:themeColor="text1"/>
                <w:sz w:val="18"/>
                <w:szCs w:val="18"/>
              </w:rPr>
            </w:pPr>
            <w:ins w:id="8" w:author="Jana Vacíková" w:date="2024-12-19T09:49:00Z">
              <w:r w:rsidRPr="00FF2D88">
                <w:rPr>
                  <w:rFonts w:cstheme="minorHAnsi"/>
                  <w:color w:val="000000" w:themeColor="text1"/>
                  <w:sz w:val="18"/>
                  <w:szCs w:val="18"/>
                </w:rPr>
                <w:t xml:space="preserve">Informácia pre žiadateľov o nenávratný finančný príspevok, resp. o príspevok v zmysle čl. 137  a </w:t>
              </w:r>
              <w:proofErr w:type="spellStart"/>
              <w:r w:rsidRPr="00FF2D88">
                <w:rPr>
                  <w:rFonts w:cstheme="minorHAnsi"/>
                  <w:color w:val="000000" w:themeColor="text1"/>
                  <w:sz w:val="18"/>
                  <w:szCs w:val="18"/>
                </w:rPr>
                <w:t>nasl</w:t>
              </w:r>
              <w:proofErr w:type="spellEnd"/>
              <w:r w:rsidRPr="00FF2D88">
                <w:rPr>
                  <w:rFonts w:cstheme="minorHAnsi"/>
                  <w:color w:val="000000" w:themeColor="text1"/>
                  <w:sz w:val="18"/>
                  <w:szCs w:val="18"/>
                </w:rPr>
                <w:t xml:space="preserve">. nariadenia Európskeho parlamentu a Rady (EÚ, </w:t>
              </w:r>
              <w:proofErr w:type="spellStart"/>
              <w:r w:rsidRPr="00FF2D88">
                <w:rPr>
                  <w:rFonts w:cstheme="minorHAnsi"/>
                  <w:color w:val="000000" w:themeColor="text1"/>
                  <w:sz w:val="18"/>
                  <w:szCs w:val="18"/>
                </w:rPr>
                <w:t>Euratom</w:t>
              </w:r>
              <w:proofErr w:type="spellEnd"/>
              <w:r w:rsidRPr="00FF2D88">
                <w:rPr>
                  <w:rFonts w:cstheme="minorHAnsi"/>
                  <w:color w:val="000000" w:themeColor="text1"/>
                  <w:sz w:val="18"/>
                  <w:szCs w:val="18"/>
                </w:rPr>
                <w:t xml:space="preserve">) 2024/2509  z 23. septembra 2024 , ktorým sa zrušuje nariadenie 1929/2015 z 28. októbra 2015 a nariadenie (EÚ, </w:t>
              </w:r>
              <w:proofErr w:type="spellStart"/>
              <w:r w:rsidRPr="00FF2D88">
                <w:rPr>
                  <w:rFonts w:cstheme="minorHAnsi"/>
                  <w:color w:val="000000" w:themeColor="text1"/>
                  <w:sz w:val="18"/>
                  <w:szCs w:val="18"/>
                </w:rPr>
                <w:t>Euratom</w:t>
              </w:r>
              <w:proofErr w:type="spellEnd"/>
              <w:r w:rsidRPr="00FF2D88">
                <w:rPr>
                  <w:rFonts w:cstheme="minorHAnsi"/>
                  <w:color w:val="000000" w:themeColor="text1"/>
                  <w:sz w:val="18"/>
                  <w:szCs w:val="18"/>
                </w:rPr>
                <w:t>) č. 966/2012 o rozpočtových pravidlách, ktoré sa vzťahujú na všeobecný rozpočet Únie</w:t>
              </w:r>
            </w:ins>
          </w:p>
          <w:p w14:paraId="6A361B50" w14:textId="5B982943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del w:id="9" w:author="Jana Vacíková" w:date="2024-12-19T09:49:00Z">
              <w:r w:rsidRPr="00690143" w:rsidDel="00FF2D88">
                <w:rPr>
                  <w:rFonts w:cstheme="minorHAnsi"/>
                  <w:bCs/>
                  <w:color w:val="000000" w:themeColor="text1"/>
                  <w:sz w:val="18"/>
                  <w:szCs w:val="18"/>
                </w:rPr>
                <w:delText>Informácia pre žiadateľov o nenávratný finančný príspevok, resp. o príspevok v zmysle čl. 105a a nasl. nariadenia Európskeho parlamentu a Rady (EÚ, Euratom) 1929/2015 z 28. októbra 2015, ktorým sa mení nariadenie (EÚ, Euratom) č. 966/2012 o rozpočtových pravidlách, ktoré sa vzťahujú na všeobecný rozpočet Únie</w:delText>
              </w:r>
            </w:del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CD5" w14:textId="03FAD9CB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631329356"/>
                <w:placeholder>
                  <w:docPart w:val="F48B57652E3749148F78E5762DB4B469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F905" w14:textId="7F8688FB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610435D2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C4D3" w14:textId="53AADBE9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3.9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B0D7" w14:textId="70F2564D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 xml:space="preserve">Príručka pre používateľov k definícii </w:t>
            </w:r>
            <w:proofErr w:type="spellStart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>mikropodnikov</w:t>
            </w:r>
            <w:proofErr w:type="spellEnd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>, malých a stredných podnikov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E7F2" w14:textId="74FEE0FB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1073890506"/>
                <w:placeholder>
                  <w:docPart w:val="95E8A325477740518B317CB756108B71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FF76" w14:textId="6741F68C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658AF83C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49FF2" w14:textId="484CF963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del w:id="10" w:author="Jana Vacíková" w:date="2024-12-19T09:52:00Z">
              <w:r w:rsidDel="00FF2D88">
                <w:rPr>
                  <w:rFonts w:cstheme="minorHAnsi"/>
                  <w:color w:val="000000" w:themeColor="text1"/>
                  <w:sz w:val="18"/>
                  <w:szCs w:val="18"/>
                </w:rPr>
                <w:delText>3.10</w:delText>
              </w:r>
              <w:r w:rsidR="003A5992" w:rsidRPr="003A5992" w:rsidDel="00FF2D88">
                <w:rPr>
                  <w:rFonts w:cstheme="minorHAnsi"/>
                  <w:color w:val="000000" w:themeColor="text1"/>
                  <w:sz w:val="18"/>
                  <w:szCs w:val="18"/>
                </w:rPr>
                <w:delText xml:space="preserve"> </w:delText>
              </w:r>
            </w:del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B1C5" w14:textId="7BC25EB8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del w:id="11" w:author="Jana Vacíková" w:date="2024-12-19T09:52:00Z">
              <w:r w:rsidRPr="00397CC4" w:rsidDel="00FF2D88">
                <w:rPr>
                  <w:rFonts w:cstheme="minorHAnsi"/>
                  <w:color w:val="000000" w:themeColor="text1"/>
                  <w:sz w:val="18"/>
                  <w:szCs w:val="18"/>
                </w:rPr>
                <w:delText>Vyhlásenie žiadateľa o minimálnu pomoc pre  podopatrenie 1.2 a podopatrenie 1.3</w:delText>
              </w:r>
            </w:del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CEE0" w14:textId="184A19F3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customXmlDelRangeStart w:id="12" w:author="Jana Vacíková" w:date="2024-12-19T09:52:00Z"/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2104911770"/>
                <w:placeholder>
                  <w:docPart w:val="9DB4FA8C015B428D94073557AFEB3A3C"/>
                </w:placeholder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customXmlDelRangeEnd w:id="12"/>
                <w:customXmlDelRangeStart w:id="13" w:author="Jana Vacíková" w:date="2024-12-19T09:52:00Z"/>
              </w:sdtContent>
            </w:sdt>
            <w:customXmlDelRangeEnd w:id="13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27F6" w14:textId="6ABE0EC9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del w:id="14" w:author="Jana Vacíková" w:date="2024-12-19T09:52:00Z">
              <w:r w:rsidRPr="00690143" w:rsidDel="00FF2D88">
                <w:rPr>
                  <w:rFonts w:cstheme="minorHAnsi"/>
                  <w:i/>
                  <w:color w:val="0070C0"/>
                  <w:sz w:val="16"/>
                  <w:szCs w:val="16"/>
                </w:rPr>
                <w:delText>len na základe  zmien vykonaných  RO pre PRV/PPA</w:delText>
              </w:r>
            </w:del>
          </w:p>
        </w:tc>
      </w:tr>
      <w:tr w:rsidR="003A5992" w:rsidRPr="00B66F5C" w14:paraId="3A50A8DD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FA15" w14:textId="6F433CC7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3.11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DF7B" w14:textId="6EFF2FC4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bCs/>
                <w:color w:val="000000" w:themeColor="text1"/>
                <w:sz w:val="18"/>
                <w:szCs w:val="18"/>
                <w:lang w:eastAsia="sk-SK"/>
              </w:rPr>
              <w:t>Vyhlásenie o veľkosti podniku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215" w14:textId="6F351163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661545386"/>
                <w:placeholder>
                  <w:docPart w:val="8DB3560E80214D81A9495D5915A40A62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F5A5" w14:textId="500ED81F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0C7FC9BF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9D16" w14:textId="7B19DE03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3.12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392B" w14:textId="1EE51B16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bCs/>
                <w:color w:val="000000" w:themeColor="text1"/>
                <w:sz w:val="18"/>
                <w:szCs w:val="18"/>
                <w:lang w:eastAsia="sk-SK"/>
              </w:rPr>
              <w:t xml:space="preserve">Metodické usmernenie koordinátora štátnej pomoci </w:t>
            </w:r>
            <w:del w:id="15" w:author="Jana Vacíková" w:date="2024-12-19T09:52:00Z">
              <w:r w:rsidRPr="00397CC4" w:rsidDel="00FF2D88">
                <w:rPr>
                  <w:rFonts w:cstheme="minorHAnsi"/>
                  <w:bCs/>
                  <w:color w:val="000000" w:themeColor="text1"/>
                  <w:sz w:val="18"/>
                  <w:szCs w:val="18"/>
                  <w:lang w:eastAsia="sk-SK"/>
                </w:rPr>
                <w:delText>č. 1/2015 z 1. apríla 2015</w:delText>
              </w:r>
            </w:del>
            <w:ins w:id="16" w:author="Jana Vacíková" w:date="2024-12-19T09:52:00Z">
              <w:r w:rsidR="00FF2D88">
                <w:rPr>
                  <w:rFonts w:cstheme="minorHAnsi"/>
                  <w:bCs/>
                  <w:color w:val="000000" w:themeColor="text1"/>
                  <w:sz w:val="18"/>
                  <w:szCs w:val="18"/>
                  <w:lang w:eastAsia="sk-SK"/>
                </w:rPr>
                <w:t xml:space="preserve"> z júla 2024</w:t>
              </w:r>
            </w:ins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2135" w14:textId="6694D760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390082336"/>
                <w:placeholder>
                  <w:docPart w:val="B194259EB5DF4218B6AF90314F5F3777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A807" w14:textId="64861046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149AA0AE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2341" w14:textId="0BC6BCF5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3.13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5F03" w14:textId="47FAD3B5" w:rsidR="003A5992" w:rsidRPr="00397CC4" w:rsidRDefault="003A5992" w:rsidP="003A5992">
            <w:pPr>
              <w:pStyle w:val="CharChar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highlight w:val="yellow"/>
                <w:lang w:val="sk-SK"/>
              </w:rPr>
            </w:pPr>
            <w:r w:rsidRPr="00397CC4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sk-SK"/>
              </w:rPr>
              <w:t>Čestné vyhlásenie žiadateľa o kompletnosti dokumentácie z verejného obstarávania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CD3B" w14:textId="67A8DD2D" w:rsidR="003A5992" w:rsidRPr="00397CC4" w:rsidRDefault="0040577F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542180896"/>
                <w:placeholder>
                  <w:docPart w:val="33C57F76411A4B8FAB711EC3EA6D17C9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33CA" w14:textId="062B46AB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77141B02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D191" w14:textId="59CDE960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3.14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6CC2" w14:textId="3E793664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Výberové a hodnotiace (bodovacie) kritériá pre výber projektov v rámci implementácie stratégie CLLD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3A73" w14:textId="1512BC89" w:rsidR="003A5992" w:rsidRPr="00397CC4" w:rsidRDefault="0040577F" w:rsidP="003A5992">
            <w:pPr>
              <w:ind w:right="-108"/>
              <w:jc w:val="both"/>
              <w:rPr>
                <w:rStyle w:val="tl29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289050156"/>
                <w:placeholder>
                  <w:docPart w:val="59ADCD0B71A64DC698A8EE4ACEC1715A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1DCE" w14:textId="3FB40E0A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schválenia RO pre PRV</w:t>
            </w:r>
          </w:p>
        </w:tc>
      </w:tr>
      <w:tr w:rsidR="003A5992" w:rsidRPr="00B66F5C" w14:paraId="55E43F1B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B33E" w14:textId="66595E22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3.15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267D" w14:textId="4FE3A964" w:rsidR="003A5992" w:rsidRPr="00397CC4" w:rsidRDefault="003A5992" w:rsidP="003A5992">
            <w:pPr>
              <w:jc w:val="both"/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>Späťvzatie</w:t>
            </w:r>
            <w:proofErr w:type="spellEnd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>žiadosti o NFP</w:t>
            </w:r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88DD" w14:textId="77777777" w:rsidR="003A5992" w:rsidRPr="00397CC4" w:rsidRDefault="0040577F" w:rsidP="003A5992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101153044"/>
                <w:placeholder>
                  <w:docPart w:val="6409350AAB6547239D4DD75F751E8A9B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5F13" w14:textId="77777777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182BE93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DB88" w14:textId="21424095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3.16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B962" w14:textId="077F7956" w:rsidR="003A5992" w:rsidRPr="00397CC4" w:rsidRDefault="003A5992" w:rsidP="003A599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97CC4">
              <w:rPr>
                <w:rFonts w:cstheme="minorHAnsi"/>
                <w:i/>
                <w:color w:val="0070C0"/>
                <w:sz w:val="18"/>
                <w:szCs w:val="18"/>
              </w:rPr>
              <w:t>Iné (špecifikovať)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E1A9" w14:textId="77777777" w:rsidR="003A5992" w:rsidRPr="00397CC4" w:rsidRDefault="0040577F" w:rsidP="003A5992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1834028559"/>
                <w:placeholder>
                  <w:docPart w:val="19223340CB864994AFDA529E18A923C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C9F1" w14:textId="4E9CEFDA" w:rsidR="003A5992" w:rsidRPr="00397CC4" w:rsidRDefault="003A5992" w:rsidP="003A5992">
            <w:pPr>
              <w:jc w:val="both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</w:tr>
      <w:tr w:rsidR="004767DC" w:rsidRPr="00B66F5C" w14:paraId="7FFB2D76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06363E0" w14:textId="15668048" w:rsidR="004767DC" w:rsidRPr="00397CC4" w:rsidRDefault="004767DC" w:rsidP="002F78CC">
            <w:pPr>
              <w:pStyle w:val="Odsekzoznamu"/>
              <w:numPr>
                <w:ilvl w:val="0"/>
                <w:numId w:val="1"/>
              </w:numPr>
              <w:ind w:left="318" w:hanging="318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>Ďalší postup vo vzťahu k výzve na predkladanie  žiadostí o NFP</w:t>
            </w:r>
          </w:p>
        </w:tc>
      </w:tr>
      <w:tr w:rsidR="004767DC" w:rsidRPr="00B66F5C" w14:paraId="021D206C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20C04B3" w14:textId="7E68F6DF" w:rsidR="004767DC" w:rsidRPr="00397CC4" w:rsidRDefault="00FD2CE8" w:rsidP="00DB6D9E">
            <w:pPr>
              <w:rPr>
                <w:rFonts w:cs="Times New Roman"/>
                <w:b/>
                <w:sz w:val="18"/>
                <w:szCs w:val="18"/>
              </w:rPr>
            </w:pPr>
            <w:r w:rsidRPr="00397CC4">
              <w:rPr>
                <w:rFonts w:cs="Times New Roman"/>
                <w:b/>
                <w:sz w:val="18"/>
                <w:szCs w:val="18"/>
              </w:rPr>
              <w:t>4</w:t>
            </w:r>
            <w:r w:rsidR="004767DC" w:rsidRPr="00397CC4">
              <w:rPr>
                <w:rFonts w:cs="Times New Roman"/>
                <w:b/>
                <w:sz w:val="18"/>
                <w:szCs w:val="18"/>
              </w:rPr>
              <w:t>.1 Zrušenie/zmena výzvy</w:t>
            </w:r>
          </w:p>
        </w:tc>
      </w:tr>
      <w:tr w:rsidR="004767DC" w:rsidRPr="00B66F5C" w14:paraId="0D9C85BA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7719" w14:textId="77777777" w:rsidR="004767DC" w:rsidRPr="00397CC4" w:rsidRDefault="004767DC" w:rsidP="00B66F5C">
            <w:pPr>
              <w:jc w:val="both"/>
              <w:rPr>
                <w:rFonts w:cs="Times New Roman"/>
                <w:sz w:val="18"/>
                <w:szCs w:val="18"/>
              </w:rPr>
            </w:pPr>
            <w:r w:rsidRPr="00397CC4">
              <w:rPr>
                <w:rFonts w:cs="Times New Roman"/>
                <w:sz w:val="18"/>
                <w:szCs w:val="18"/>
              </w:rPr>
              <w:t>k termínu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C5D6" w14:textId="77777777" w:rsidR="004767DC" w:rsidRPr="00397CC4" w:rsidRDefault="00B66F5C" w:rsidP="00B66F5C">
            <w:pPr>
              <w:jc w:val="both"/>
              <w:rPr>
                <w:rFonts w:cs="Times New Roman"/>
                <w:sz w:val="18"/>
                <w:szCs w:val="18"/>
              </w:rPr>
            </w:pPr>
            <w:r w:rsidRPr="00397CC4">
              <w:rPr>
                <w:rFonts w:cs="Times New Roman"/>
                <w:i/>
                <w:color w:val="0070C0"/>
                <w:sz w:val="18"/>
                <w:szCs w:val="18"/>
              </w:rPr>
              <w:t xml:space="preserve">uvedie sa termín vo forme </w:t>
            </w:r>
            <w:r w:rsidRPr="00397CC4">
              <w:rPr>
                <w:rFonts w:ascii="Calibri" w:hAnsi="Calibri" w:cs="Calibri"/>
                <w:color w:val="0070C0"/>
                <w:sz w:val="18"/>
                <w:szCs w:val="18"/>
              </w:rPr>
              <w:t>DD.MM.RRRR</w:t>
            </w:r>
          </w:p>
        </w:tc>
      </w:tr>
      <w:tr w:rsidR="004767DC" w:rsidRPr="00B66F5C" w14:paraId="7765D585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8C2E206" w14:textId="1739A9CB" w:rsidR="004767DC" w:rsidRPr="00397CC4" w:rsidRDefault="00FD2CE8" w:rsidP="00397CC4">
            <w:pPr>
              <w:rPr>
                <w:rFonts w:cs="Times New Roman"/>
                <w:b/>
                <w:sz w:val="18"/>
                <w:szCs w:val="18"/>
              </w:rPr>
            </w:pPr>
            <w:r w:rsidRPr="00397CC4">
              <w:rPr>
                <w:rFonts w:cs="Times New Roman"/>
                <w:b/>
                <w:sz w:val="18"/>
                <w:szCs w:val="18"/>
              </w:rPr>
              <w:t>4</w:t>
            </w:r>
            <w:r w:rsidR="004767DC" w:rsidRPr="00397CC4">
              <w:rPr>
                <w:rFonts w:cs="Times New Roman"/>
                <w:b/>
                <w:sz w:val="18"/>
                <w:szCs w:val="18"/>
              </w:rPr>
              <w:t>.2 Postup vo vzťahu k už predloženým žiadostiam o NFP</w:t>
            </w:r>
            <w:r w:rsidR="00397CC4">
              <w:rPr>
                <w:rStyle w:val="Odkaznapoznmkupodiarou"/>
                <w:rFonts w:cs="Times New Roman"/>
                <w:b/>
                <w:sz w:val="18"/>
                <w:szCs w:val="18"/>
              </w:rPr>
              <w:footnoteReference w:id="5"/>
            </w:r>
          </w:p>
        </w:tc>
      </w:tr>
      <w:tr w:rsidR="004767DC" w:rsidRPr="00B66F5C" w14:paraId="65C05945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4B40" w14:textId="77777777" w:rsidR="004767DC" w:rsidRPr="00397CC4" w:rsidRDefault="004767DC" w:rsidP="00B66F5C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vrátenie žiadateľom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9A83" w14:textId="77777777" w:rsidR="004767DC" w:rsidRPr="00397CC4" w:rsidRDefault="0040577F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1854610159"/>
                <w:placeholder>
                  <w:docPart w:val="A7404734AD9C4DA09CE05970FACAE3E4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0AE70835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A96C" w14:textId="10EBB0B8" w:rsidR="004767DC" w:rsidRPr="00397CC4" w:rsidRDefault="004767DC" w:rsidP="00C26F99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návrh na vydanie  rozhodnutia o žiadosti o NFP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69A7" w14:textId="77777777" w:rsidR="004767DC" w:rsidRPr="00397CC4" w:rsidRDefault="0040577F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-418942429"/>
                <w:placeholder>
                  <w:docPart w:val="CD23187CADDA4FE29A4B2281B007F21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21DF2E71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993E" w14:textId="3A910547" w:rsidR="004767DC" w:rsidRPr="00397CC4" w:rsidRDefault="004767DC" w:rsidP="00C26F99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netýka sa už žiadostí o NFP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BE03" w14:textId="77777777" w:rsidR="004767DC" w:rsidRPr="00397CC4" w:rsidRDefault="0040577F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-1016306735"/>
                <w:placeholder>
                  <w:docPart w:val="96DBFDE58D6D4B91967D50CF54D4557B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34513781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651E" w14:textId="30963094" w:rsidR="004767DC" w:rsidRPr="00397CC4" w:rsidRDefault="004767DC" w:rsidP="00C26F99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týka sa aj už predložených žiadostí o NFP s informovaním žiadateľov o potrebe zmeniť/doplniť  žiadosť o NFP</w:t>
            </w:r>
            <w:r w:rsidRPr="00397CC4">
              <w:rPr>
                <w:sz w:val="18"/>
                <w:szCs w:val="18"/>
                <w:vertAlign w:val="superscript"/>
              </w:rPr>
              <w:fldChar w:fldCharType="begin"/>
            </w:r>
            <w:r w:rsidRPr="00397CC4">
              <w:rPr>
                <w:sz w:val="18"/>
                <w:szCs w:val="18"/>
                <w:vertAlign w:val="superscript"/>
              </w:rPr>
              <w:instrText xml:space="preserve"> NOTEREF _Ref471968541 \h  \* MERGEFORMAT </w:instrText>
            </w:r>
            <w:r w:rsidRPr="00397CC4">
              <w:rPr>
                <w:sz w:val="18"/>
                <w:szCs w:val="18"/>
                <w:vertAlign w:val="superscript"/>
              </w:rPr>
            </w:r>
            <w:r w:rsidRPr="00397CC4">
              <w:rPr>
                <w:sz w:val="18"/>
                <w:szCs w:val="18"/>
                <w:vertAlign w:val="superscript"/>
              </w:rPr>
              <w:fldChar w:fldCharType="separate"/>
            </w:r>
            <w:r w:rsidRPr="00397CC4">
              <w:rPr>
                <w:sz w:val="18"/>
                <w:szCs w:val="18"/>
                <w:vertAlign w:val="superscript"/>
              </w:rPr>
              <w:t>1</w:t>
            </w:r>
            <w:r w:rsidRPr="00397CC4">
              <w:rPr>
                <w:sz w:val="18"/>
                <w:szCs w:val="18"/>
                <w:vertAlign w:val="superscript"/>
              </w:rPr>
              <w:fldChar w:fldCharType="end"/>
            </w:r>
            <w:r w:rsidRPr="00397CC4">
              <w:rPr>
                <w:sz w:val="18"/>
                <w:szCs w:val="18"/>
              </w:rPr>
              <w:t xml:space="preserve"> v lehote do </w:t>
            </w:r>
            <w:r w:rsidRPr="00397CC4">
              <w:rPr>
                <w:i/>
                <w:color w:val="0070C0"/>
                <w:sz w:val="18"/>
                <w:szCs w:val="18"/>
              </w:rPr>
              <w:t>(uviesť)</w:t>
            </w:r>
            <w:r w:rsidRPr="00397CC4">
              <w:rPr>
                <w:color w:val="0070C0"/>
                <w:sz w:val="18"/>
                <w:szCs w:val="18"/>
              </w:rPr>
              <w:t xml:space="preserve"> </w:t>
            </w:r>
            <w:r w:rsidRPr="00397CC4">
              <w:rPr>
                <w:sz w:val="18"/>
                <w:szCs w:val="18"/>
              </w:rPr>
              <w:t>pracovných dní od doručenia informácie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EEFE" w14:textId="77777777" w:rsidR="004767DC" w:rsidRPr="00397CC4" w:rsidRDefault="0040577F" w:rsidP="00B66F5C">
            <w:pPr>
              <w:pStyle w:val="Odsekzoznamu"/>
              <w:ind w:left="408"/>
              <w:jc w:val="both"/>
              <w:rPr>
                <w:rStyle w:val="tl32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-1955478581"/>
                <w:placeholder>
                  <w:docPart w:val="F36BF5448A274AC195C4D4683FDB3C68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072FF645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ACB104E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b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>Vypracoval</w:t>
            </w:r>
            <w:r w:rsidR="006F63F2"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3BE7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i/>
                <w:sz w:val="18"/>
                <w:szCs w:val="18"/>
                <w:lang w:val="sk-SK"/>
              </w:rPr>
            </w:pPr>
          </w:p>
        </w:tc>
      </w:tr>
      <w:tr w:rsidR="004767DC" w:rsidRPr="00B66F5C" w14:paraId="5AFF275C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6077760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Funkcia v MAS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948F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4767DC" w:rsidRPr="00B66F5C" w14:paraId="39D5FB0E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995E68B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Dátum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081C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4767DC" w:rsidRPr="00B66F5C" w14:paraId="261CCED6" w14:textId="77777777" w:rsidTr="00690143">
        <w:trPr>
          <w:trHeight w:val="233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10D1C9A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Podpis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BF3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  <w:p w14:paraId="167BCAB9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6887F7EB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F6DBDA7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b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>Štatutárny orgán MAS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737A" w14:textId="77777777" w:rsidR="00EE4DD5" w:rsidRPr="00397CC4" w:rsidRDefault="00EE4DD5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31818959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33EE217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Meno a priezvisko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5F86" w14:textId="77777777" w:rsidR="00EE4DD5" w:rsidRPr="00397CC4" w:rsidRDefault="00EE4DD5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53CEFBAD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17EE3DD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Dátum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6889" w14:textId="77777777" w:rsidR="00EE4DD5" w:rsidRPr="00397CC4" w:rsidRDefault="00EE4DD5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6238B9CC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69A069F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Podpis a pečiatka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CF8B" w14:textId="77777777" w:rsidR="00EE4DD5" w:rsidRDefault="00EE4DD5" w:rsidP="00397CC4">
            <w:pPr>
              <w:jc w:val="both"/>
              <w:rPr>
                <w:sz w:val="18"/>
                <w:szCs w:val="18"/>
              </w:rPr>
            </w:pPr>
          </w:p>
          <w:p w14:paraId="1DDDD4C8" w14:textId="4FE60104" w:rsidR="00397CC4" w:rsidRPr="00397CC4" w:rsidRDefault="00397CC4" w:rsidP="00397CC4">
            <w:pPr>
              <w:jc w:val="both"/>
              <w:rPr>
                <w:sz w:val="18"/>
                <w:szCs w:val="18"/>
              </w:rPr>
            </w:pPr>
          </w:p>
        </w:tc>
      </w:tr>
    </w:tbl>
    <w:p w14:paraId="353CA957" w14:textId="77777777" w:rsidR="003878F2" w:rsidRPr="00B66F5C" w:rsidRDefault="003878F2" w:rsidP="00664EB4"/>
    <w:sectPr w:rsidR="003878F2" w:rsidRPr="00B66F5C" w:rsidSect="006622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/>
      <w:pgMar w:top="851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18E8A" w14:textId="77777777" w:rsidR="0040577F" w:rsidRDefault="0040577F" w:rsidP="004767DC">
      <w:pPr>
        <w:spacing w:after="0" w:line="240" w:lineRule="auto"/>
      </w:pPr>
      <w:r>
        <w:separator/>
      </w:r>
    </w:p>
  </w:endnote>
  <w:endnote w:type="continuationSeparator" w:id="0">
    <w:p w14:paraId="40E1701A" w14:textId="77777777" w:rsidR="0040577F" w:rsidRDefault="0040577F" w:rsidP="00476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7E2B" w14:textId="6BFA1292" w:rsidR="00FF2D88" w:rsidRDefault="00FF2D8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3A75549" wp14:editId="03496E2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8CAC21" w14:textId="1DB4395E" w:rsidR="00FF2D88" w:rsidRPr="00FF2D88" w:rsidRDefault="00FF2D8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F2D8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7554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468CAC21" w14:textId="1DB4395E" w:rsidR="00FF2D88" w:rsidRPr="00FF2D88" w:rsidRDefault="00FF2D8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F2D8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CE10" w14:textId="7FB191C5" w:rsidR="009F4DFF" w:rsidRDefault="00FF2D8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323670" wp14:editId="00D7FD50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CC7B63" w14:textId="6DA63D9C" w:rsidR="00FF2D88" w:rsidRPr="00FF2D88" w:rsidRDefault="00FF2D8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F2D8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32367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06CC7B63" w14:textId="6DA63D9C" w:rsidR="00FF2D88" w:rsidRPr="00FF2D88" w:rsidRDefault="00FF2D8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F2D8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688A" w14:textId="321E187A" w:rsidR="009F4DFF" w:rsidRDefault="00FF2D8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79DD165" wp14:editId="7F5702EE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9CDEAD" w14:textId="45177AFF" w:rsidR="00FF2D88" w:rsidRPr="00FF2D88" w:rsidRDefault="00FF2D8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F2D8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DD16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489CDEAD" w14:textId="45177AFF" w:rsidR="00FF2D88" w:rsidRPr="00FF2D88" w:rsidRDefault="00FF2D8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F2D8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CCA1" w14:textId="77777777" w:rsidR="0040577F" w:rsidRDefault="0040577F" w:rsidP="004767DC">
      <w:pPr>
        <w:spacing w:after="0" w:line="240" w:lineRule="auto"/>
      </w:pPr>
      <w:r>
        <w:separator/>
      </w:r>
    </w:p>
  </w:footnote>
  <w:footnote w:type="continuationSeparator" w:id="0">
    <w:p w14:paraId="23AFA578" w14:textId="77777777" w:rsidR="0040577F" w:rsidRDefault="0040577F" w:rsidP="004767DC">
      <w:pPr>
        <w:spacing w:after="0" w:line="240" w:lineRule="auto"/>
      </w:pPr>
      <w:r>
        <w:continuationSeparator/>
      </w:r>
    </w:p>
  </w:footnote>
  <w:footnote w:id="1">
    <w:p w14:paraId="79E86EE2" w14:textId="5D4F9071" w:rsidR="00397CC4" w:rsidRPr="00690143" w:rsidRDefault="00397CC4">
      <w:pPr>
        <w:pStyle w:val="Textpoznmkypodiarou"/>
        <w:rPr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Pr="00690143">
        <w:rPr>
          <w:color w:val="000000" w:themeColor="text1"/>
          <w:sz w:val="16"/>
          <w:szCs w:val="16"/>
        </w:rPr>
        <w:t xml:space="preserve"> </w:t>
      </w:r>
      <w:proofErr w:type="spellStart"/>
      <w:r w:rsidRPr="00690143">
        <w:rPr>
          <w:color w:val="000000" w:themeColor="text1"/>
          <w:sz w:val="16"/>
          <w:szCs w:val="16"/>
        </w:rPr>
        <w:t>Nehodiace</w:t>
      </w:r>
      <w:proofErr w:type="spellEnd"/>
      <w:r w:rsidRPr="00690143">
        <w:rPr>
          <w:color w:val="000000" w:themeColor="text1"/>
          <w:sz w:val="16"/>
          <w:szCs w:val="16"/>
        </w:rPr>
        <w:t xml:space="preserve"> sa </w:t>
      </w:r>
      <w:r w:rsidR="00877071" w:rsidRPr="00690143">
        <w:rPr>
          <w:color w:val="000000" w:themeColor="text1"/>
          <w:sz w:val="16"/>
          <w:szCs w:val="16"/>
        </w:rPr>
        <w:t>prečiarknuť</w:t>
      </w:r>
    </w:p>
  </w:footnote>
  <w:footnote w:id="2">
    <w:p w14:paraId="69368225" w14:textId="7207B3DF" w:rsidR="005205B5" w:rsidRPr="00690143" w:rsidRDefault="005205B5">
      <w:pPr>
        <w:pStyle w:val="Textpoznmkypodiarou"/>
        <w:rPr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Pr="00690143">
        <w:rPr>
          <w:color w:val="000000" w:themeColor="text1"/>
          <w:sz w:val="16"/>
          <w:szCs w:val="16"/>
        </w:rPr>
        <w:t xml:space="preserve"> Uvedie sa názov opatrenia stratégie CLLD príslušnej MAS</w:t>
      </w:r>
    </w:p>
  </w:footnote>
  <w:footnote w:id="3">
    <w:p w14:paraId="171E905A" w14:textId="6DD16F50" w:rsidR="00482395" w:rsidRPr="00690143" w:rsidRDefault="00FF405A" w:rsidP="00FF405A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Pr="00690143">
        <w:rPr>
          <w:color w:val="000000" w:themeColor="text1"/>
          <w:sz w:val="16"/>
          <w:szCs w:val="16"/>
        </w:rPr>
        <w:t xml:space="preserve"> MAS v popise zmeny a zdôvodnení uvedie nasledovné znenie: </w:t>
      </w:r>
      <w:r w:rsidRPr="00690143">
        <w:rPr>
          <w:b/>
          <w:i/>
          <w:color w:val="000000" w:themeColor="text1"/>
          <w:sz w:val="16"/>
          <w:szCs w:val="16"/>
        </w:rPr>
        <w:t>Touto aktualizáciou č...... (</w:t>
      </w:r>
      <w:r w:rsidRPr="00690143">
        <w:rPr>
          <w:i/>
          <w:color w:val="000000" w:themeColor="text1"/>
          <w:sz w:val="16"/>
          <w:szCs w:val="16"/>
        </w:rPr>
        <w:t>MAS uvedie číslo aktualizácie, napr.: aktualizácia č.1</w:t>
      </w:r>
      <w:r w:rsidRPr="00690143">
        <w:rPr>
          <w:b/>
          <w:i/>
          <w:color w:val="000000" w:themeColor="text1"/>
          <w:sz w:val="16"/>
          <w:szCs w:val="16"/>
        </w:rPr>
        <w:t>) MAS (</w:t>
      </w:r>
      <w:r w:rsidRPr="00690143">
        <w:rPr>
          <w:i/>
          <w:color w:val="000000" w:themeColor="text1"/>
          <w:sz w:val="16"/>
          <w:szCs w:val="16"/>
        </w:rPr>
        <w:t>uvedie sa názov</w:t>
      </w:r>
      <w:r w:rsidRPr="00690143">
        <w:rPr>
          <w:b/>
          <w:i/>
          <w:color w:val="000000" w:themeColor="text1"/>
          <w:sz w:val="16"/>
          <w:szCs w:val="16"/>
        </w:rPr>
        <w:t xml:space="preserve">) v súlade s ustanovením § 17 ods. 6 zákona č. 292/2014 Z. z. o príspevku poskytovanom z európskych štrukturálnych a investičných fondov a o zmene a doplnení niektorých zákonov mení výzvu spôsobom, ktorým nedochádza k podstatnej zmene podmienok poskytnutia príspevku.  </w:t>
      </w:r>
      <w:r w:rsidR="00B27BE5" w:rsidRPr="00690143">
        <w:rPr>
          <w:rFonts w:cstheme="minorHAnsi"/>
          <w:b/>
          <w:i/>
          <w:color w:val="000000" w:themeColor="text1"/>
          <w:sz w:val="16"/>
          <w:szCs w:val="16"/>
          <w:shd w:val="clear" w:color="auto" w:fill="FFFFFF"/>
        </w:rPr>
        <w:t>Dôvodom je vytvorenie dostatočného časového priestoru pre žiadateľov z hľadiska procesu doručovania povinných príloh k žiadosti o NFP.</w:t>
      </w:r>
      <w:r w:rsidR="00B27BE5" w:rsidRPr="00690143">
        <w:rPr>
          <w:rFonts w:cstheme="minorHAnsi"/>
          <w:b/>
          <w:i/>
          <w:color w:val="000000" w:themeColor="text1"/>
          <w:sz w:val="16"/>
          <w:szCs w:val="16"/>
        </w:rPr>
        <w:t xml:space="preserve"> </w:t>
      </w:r>
      <w:r w:rsidRPr="00690143">
        <w:rPr>
          <w:b/>
          <w:i/>
          <w:color w:val="000000" w:themeColor="text1"/>
          <w:sz w:val="16"/>
          <w:szCs w:val="16"/>
        </w:rPr>
        <w:t>Aktualizáciou sa v texte výzvy v časti 1. 2 Dĺžka trvania a typ výzvy  upravuje  dátum uzavretia výzvy. Dokumenty zverejnené v rámci predmetnej výzvy zostávajú platné v pôvodnom znení.  Aktualizácia a zmeny z nej vyplývajúce sú účinné odo dňa zverejnenia na webovom sídle MAS, t. j.</w:t>
      </w:r>
      <w:r w:rsidRPr="00690143">
        <w:rPr>
          <w:i/>
          <w:color w:val="000000" w:themeColor="text1"/>
          <w:sz w:val="16"/>
          <w:szCs w:val="16"/>
        </w:rPr>
        <w:t xml:space="preserve"> </w:t>
      </w:r>
      <w:r w:rsidRPr="00690143">
        <w:rPr>
          <w:b/>
          <w:bCs/>
          <w:i/>
          <w:color w:val="000000" w:themeColor="text1"/>
          <w:sz w:val="16"/>
          <w:szCs w:val="16"/>
        </w:rPr>
        <w:t xml:space="preserve">od </w:t>
      </w:r>
      <w:r w:rsidRPr="00690143">
        <w:rPr>
          <w:i/>
          <w:color w:val="000000" w:themeColor="text1"/>
          <w:sz w:val="16"/>
          <w:szCs w:val="16"/>
        </w:rPr>
        <w:t>(</w:t>
      </w:r>
      <w:r w:rsidR="00397CC4" w:rsidRPr="00690143">
        <w:rPr>
          <w:i/>
          <w:color w:val="000000" w:themeColor="text1"/>
          <w:sz w:val="16"/>
          <w:szCs w:val="16"/>
        </w:rPr>
        <w:t xml:space="preserve">MAS uvedie dátum zverejnenia). </w:t>
      </w:r>
      <w:r w:rsidRPr="00690143">
        <w:rPr>
          <w:b/>
          <w:i/>
          <w:color w:val="000000" w:themeColor="text1"/>
          <w:sz w:val="16"/>
          <w:szCs w:val="16"/>
        </w:rPr>
        <w:t xml:space="preserve">Zmeny vykonané aktualizáciou sa vzťahujú na všetky </w:t>
      </w:r>
      <w:proofErr w:type="spellStart"/>
      <w:r w:rsidRPr="00690143">
        <w:rPr>
          <w:b/>
          <w:i/>
          <w:color w:val="000000" w:themeColor="text1"/>
          <w:sz w:val="16"/>
          <w:szCs w:val="16"/>
        </w:rPr>
        <w:t>ŽoNFP</w:t>
      </w:r>
      <w:proofErr w:type="spellEnd"/>
      <w:r w:rsidRPr="00690143">
        <w:rPr>
          <w:b/>
          <w:i/>
          <w:color w:val="000000" w:themeColor="text1"/>
          <w:sz w:val="16"/>
          <w:szCs w:val="16"/>
        </w:rPr>
        <w:t xml:space="preserve"> predložené v rámci tejto výzvy na predkladanie </w:t>
      </w:r>
      <w:proofErr w:type="spellStart"/>
      <w:r w:rsidRPr="00690143">
        <w:rPr>
          <w:b/>
          <w:i/>
          <w:color w:val="000000" w:themeColor="text1"/>
          <w:sz w:val="16"/>
          <w:szCs w:val="16"/>
        </w:rPr>
        <w:t>ŽoNFP</w:t>
      </w:r>
      <w:proofErr w:type="spellEnd"/>
      <w:r w:rsidRPr="00690143">
        <w:rPr>
          <w:b/>
          <w:i/>
          <w:color w:val="000000" w:themeColor="text1"/>
          <w:sz w:val="16"/>
          <w:szCs w:val="16"/>
        </w:rPr>
        <w:t>.</w:t>
      </w:r>
      <w:r w:rsidRPr="00690143">
        <w:rPr>
          <w:b/>
          <w:color w:val="000000" w:themeColor="text1"/>
          <w:sz w:val="16"/>
          <w:szCs w:val="16"/>
        </w:rPr>
        <w:t xml:space="preserve"> </w:t>
      </w:r>
      <w:r w:rsidRPr="00690143">
        <w:rPr>
          <w:color w:val="000000" w:themeColor="text1"/>
          <w:sz w:val="16"/>
          <w:szCs w:val="16"/>
        </w:rPr>
        <w:t>MAS je zároveň povinná s aktualizáciou príslušnej výzvy</w:t>
      </w:r>
      <w:r w:rsidR="00B27BE5" w:rsidRPr="00690143">
        <w:rPr>
          <w:color w:val="000000" w:themeColor="text1"/>
          <w:sz w:val="16"/>
          <w:szCs w:val="16"/>
        </w:rPr>
        <w:t xml:space="preserve"> zverejn</w:t>
      </w:r>
      <w:r w:rsidRPr="00690143">
        <w:rPr>
          <w:color w:val="000000" w:themeColor="text1"/>
          <w:sz w:val="16"/>
          <w:szCs w:val="16"/>
        </w:rPr>
        <w:t>iť na svojom webovom sídle OZ</w:t>
      </w:r>
      <w:r w:rsidR="00B27BE5" w:rsidRPr="00690143">
        <w:rPr>
          <w:color w:val="000000" w:themeColor="text1"/>
          <w:sz w:val="16"/>
          <w:szCs w:val="16"/>
        </w:rPr>
        <w:t xml:space="preserve">NÁMENIE O AKTUALIZÁCII VÝZVY NA PREDKLADANIE </w:t>
      </w:r>
      <w:proofErr w:type="spellStart"/>
      <w:r w:rsidR="00B27BE5" w:rsidRPr="00690143">
        <w:rPr>
          <w:color w:val="000000" w:themeColor="text1"/>
          <w:sz w:val="16"/>
          <w:szCs w:val="16"/>
        </w:rPr>
        <w:t>ŽoNFP</w:t>
      </w:r>
      <w:proofErr w:type="spellEnd"/>
      <w:r w:rsidRPr="00690143">
        <w:rPr>
          <w:color w:val="000000" w:themeColor="text1"/>
          <w:sz w:val="16"/>
          <w:szCs w:val="16"/>
        </w:rPr>
        <w:t xml:space="preserve"> (viď text v odvolávke č. 3)</w:t>
      </w:r>
      <w:r w:rsidR="00B27BE5" w:rsidRPr="00690143">
        <w:rPr>
          <w:color w:val="000000" w:themeColor="text1"/>
          <w:sz w:val="16"/>
          <w:szCs w:val="16"/>
        </w:rPr>
        <w:t>.</w:t>
      </w:r>
    </w:p>
  </w:footnote>
  <w:footnote w:id="4">
    <w:p w14:paraId="5EF465C2" w14:textId="29F15FA0" w:rsidR="0030608A" w:rsidRPr="00690143" w:rsidRDefault="0030608A" w:rsidP="0030608A">
      <w:pPr>
        <w:spacing w:after="0" w:line="240" w:lineRule="auto"/>
        <w:jc w:val="both"/>
        <w:rPr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="00E53E50" w:rsidRPr="00690143">
        <w:rPr>
          <w:color w:val="000000" w:themeColor="text1"/>
          <w:sz w:val="16"/>
          <w:szCs w:val="16"/>
        </w:rPr>
        <w:t xml:space="preserve"> V zmysle prílohy č.</w:t>
      </w:r>
      <w:r w:rsidR="00F01D41" w:rsidRPr="00690143">
        <w:rPr>
          <w:color w:val="000000" w:themeColor="text1"/>
          <w:sz w:val="16"/>
          <w:szCs w:val="16"/>
        </w:rPr>
        <w:t xml:space="preserve"> 6B</w:t>
      </w:r>
      <w:r w:rsidRPr="00690143">
        <w:rPr>
          <w:color w:val="000000" w:themeColor="text1"/>
          <w:sz w:val="16"/>
          <w:szCs w:val="16"/>
        </w:rPr>
        <w:t xml:space="preserve"> k Príručke pre prijímateľa nenávratného finančného príspevku z Programu rozvoja vidieka SR 2014 – 202</w:t>
      </w:r>
      <w:r w:rsidR="00F01D41" w:rsidRPr="00690143">
        <w:rPr>
          <w:color w:val="000000" w:themeColor="text1"/>
          <w:sz w:val="16"/>
          <w:szCs w:val="16"/>
        </w:rPr>
        <w:t>2</w:t>
      </w:r>
      <w:r w:rsidRPr="00690143">
        <w:rPr>
          <w:color w:val="000000" w:themeColor="text1"/>
          <w:sz w:val="16"/>
          <w:szCs w:val="16"/>
        </w:rPr>
        <w:t xml:space="preserve"> pre opatrenie 19. Podpora na miestny rozvoj v rámci iniciatívy LEADER</w:t>
      </w:r>
    </w:p>
    <w:p w14:paraId="18E55649" w14:textId="107F9003" w:rsidR="0030608A" w:rsidRPr="00F02F4B" w:rsidRDefault="0030608A">
      <w:pPr>
        <w:pStyle w:val="Textpoznmkypodiarou"/>
        <w:rPr>
          <w:sz w:val="16"/>
          <w:szCs w:val="16"/>
        </w:rPr>
      </w:pPr>
    </w:p>
  </w:footnote>
  <w:footnote w:id="5">
    <w:p w14:paraId="1A3394B5" w14:textId="717CD53E" w:rsidR="00397CC4" w:rsidRDefault="00397CC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>V</w:t>
      </w:r>
      <w:r w:rsidRPr="00B40881">
        <w:rPr>
          <w:rFonts w:cs="Times New Roman"/>
          <w:sz w:val="16"/>
          <w:szCs w:val="16"/>
        </w:rPr>
        <w:t>ybrať jednu z nižšie uvedených možností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2610" w14:textId="77777777" w:rsidR="00FF2D88" w:rsidRDefault="00FF2D8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5B35E" w14:textId="77777777" w:rsidR="00FF2D88" w:rsidRDefault="00FF2D8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3401" w14:textId="233603AE" w:rsidR="00F1196D" w:rsidRDefault="00F1196D">
    <w:pPr>
      <w:pStyle w:val="Hlavika"/>
    </w:pPr>
  </w:p>
  <w:p w14:paraId="7511D5CA" w14:textId="76A97A0E" w:rsidR="00F1196D" w:rsidRPr="00F1196D" w:rsidRDefault="00F1196D" w:rsidP="00F1196D">
    <w:pPr>
      <w:pStyle w:val="Hlavika"/>
      <w:rPr>
        <w:sz w:val="18"/>
        <w:szCs w:val="18"/>
      </w:rPr>
    </w:pPr>
    <w:r w:rsidRPr="00F1196D">
      <w:rPr>
        <w:sz w:val="18"/>
        <w:szCs w:val="18"/>
      </w:rPr>
      <w:t>Príloha č. 3C</w:t>
    </w:r>
  </w:p>
  <w:p w14:paraId="3956BDCF" w14:textId="77777777" w:rsidR="00F1196D" w:rsidRDefault="00F1196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A6036"/>
    <w:multiLevelType w:val="hybridMultilevel"/>
    <w:tmpl w:val="4010FAD6"/>
    <w:lvl w:ilvl="0" w:tplc="9F8E9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B3D24"/>
    <w:multiLevelType w:val="hybridMultilevel"/>
    <w:tmpl w:val="D4624D3C"/>
    <w:lvl w:ilvl="0" w:tplc="69207966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a Vacíková">
    <w15:presenceInfo w15:providerId="AD" w15:userId="S::jana.vacikova@apa.sk::42bc784a-e2c6-4403-8433-8823f189cd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DC"/>
    <w:rsid w:val="000B6C67"/>
    <w:rsid w:val="000B7807"/>
    <w:rsid w:val="000E213F"/>
    <w:rsid w:val="00106306"/>
    <w:rsid w:val="001330DA"/>
    <w:rsid w:val="00144575"/>
    <w:rsid w:val="001452E2"/>
    <w:rsid w:val="002F78CC"/>
    <w:rsid w:val="0030608A"/>
    <w:rsid w:val="003878F2"/>
    <w:rsid w:val="0039041F"/>
    <w:rsid w:val="00397CC4"/>
    <w:rsid w:val="003A5992"/>
    <w:rsid w:val="0040577F"/>
    <w:rsid w:val="00420FA4"/>
    <w:rsid w:val="004767DC"/>
    <w:rsid w:val="00482395"/>
    <w:rsid w:val="0049428D"/>
    <w:rsid w:val="005205B5"/>
    <w:rsid w:val="00544C44"/>
    <w:rsid w:val="005A17A7"/>
    <w:rsid w:val="00664EB4"/>
    <w:rsid w:val="00690143"/>
    <w:rsid w:val="006C4DDC"/>
    <w:rsid w:val="006F63F2"/>
    <w:rsid w:val="007665A0"/>
    <w:rsid w:val="00871366"/>
    <w:rsid w:val="00877071"/>
    <w:rsid w:val="008E6D0A"/>
    <w:rsid w:val="008F53D9"/>
    <w:rsid w:val="00983FB8"/>
    <w:rsid w:val="009B2231"/>
    <w:rsid w:val="009C38ED"/>
    <w:rsid w:val="009D7533"/>
    <w:rsid w:val="009E23E4"/>
    <w:rsid w:val="009F4DFF"/>
    <w:rsid w:val="00AC2BB8"/>
    <w:rsid w:val="00AC64A4"/>
    <w:rsid w:val="00B27BE5"/>
    <w:rsid w:val="00B40881"/>
    <w:rsid w:val="00B66F5C"/>
    <w:rsid w:val="00BA6D3A"/>
    <w:rsid w:val="00BB05B3"/>
    <w:rsid w:val="00C26F99"/>
    <w:rsid w:val="00CA6887"/>
    <w:rsid w:val="00D028DC"/>
    <w:rsid w:val="00DB6D9E"/>
    <w:rsid w:val="00E53E50"/>
    <w:rsid w:val="00EB31DE"/>
    <w:rsid w:val="00EE4DD5"/>
    <w:rsid w:val="00F0097F"/>
    <w:rsid w:val="00F01D41"/>
    <w:rsid w:val="00F02F4B"/>
    <w:rsid w:val="00F1196D"/>
    <w:rsid w:val="00F15720"/>
    <w:rsid w:val="00F648C8"/>
    <w:rsid w:val="00FD2CE8"/>
    <w:rsid w:val="00FF2D88"/>
    <w:rsid w:val="00FF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9329"/>
  <w15:docId w15:val="{3FDF2231-9330-437E-8A63-EDF989C9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6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iPriority w:val="99"/>
    <w:unhideWhenUsed/>
    <w:qFormat/>
    <w:rsid w:val="004767D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link w:val="Textpoznmkypodiarou"/>
    <w:uiPriority w:val="99"/>
    <w:qFormat/>
    <w:rsid w:val="004767DC"/>
    <w:rPr>
      <w:sz w:val="20"/>
      <w:szCs w:val="20"/>
    </w:rPr>
  </w:style>
  <w:style w:type="table" w:styleId="Mriekatabuky">
    <w:name w:val="Table Grid"/>
    <w:basedOn w:val="Normlnatabuka"/>
    <w:uiPriority w:val="59"/>
    <w:rsid w:val="0047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"/>
    <w:basedOn w:val="Normlny"/>
    <w:link w:val="OdsekzoznamuChar"/>
    <w:uiPriority w:val="34"/>
    <w:qFormat/>
    <w:rsid w:val="004767DC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"/>
    <w:link w:val="Odsekzoznamu"/>
    <w:uiPriority w:val="34"/>
    <w:qFormat/>
    <w:rsid w:val="004767DC"/>
    <w:rPr>
      <w:rFonts w:ascii="Arial" w:eastAsia="Times New Roman" w:hAnsi="Arial" w:cs="Times New Roman"/>
      <w:sz w:val="19"/>
      <w:szCs w:val="24"/>
      <w:lang w:val="en-US"/>
    </w:rPr>
  </w:style>
  <w:style w:type="character" w:styleId="Zstupntext">
    <w:name w:val="Placeholder Text"/>
    <w:basedOn w:val="Predvolenpsmoodseku"/>
    <w:uiPriority w:val="99"/>
    <w:semiHidden/>
    <w:rsid w:val="004767DC"/>
    <w:rPr>
      <w:color w:val="808080"/>
    </w:rPr>
  </w:style>
  <w:style w:type="character" w:customStyle="1" w:styleId="tl1">
    <w:name w:val="Štýl1"/>
    <w:basedOn w:val="Predvolenpsmoodseku"/>
    <w:uiPriority w:val="1"/>
    <w:rsid w:val="004767DC"/>
    <w:rPr>
      <w:rFonts w:asciiTheme="minorHAnsi" w:hAnsiTheme="minorHAnsi"/>
      <w:sz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767DC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767DC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4767DC"/>
    <w:rPr>
      <w:vertAlign w:val="superscript"/>
    </w:rPr>
  </w:style>
  <w:style w:type="character" w:customStyle="1" w:styleId="tl7">
    <w:name w:val="Štýl7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8">
    <w:name w:val="Štýl8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9">
    <w:name w:val="Štýl9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0">
    <w:name w:val="Štýl10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1">
    <w:name w:val="Štýl11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2">
    <w:name w:val="Štýl12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3">
    <w:name w:val="Štýl13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4">
    <w:name w:val="Štýl14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5">
    <w:name w:val="Štýl15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6">
    <w:name w:val="Štýl16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7">
    <w:name w:val="Štýl17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8">
    <w:name w:val="Štýl18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9">
    <w:name w:val="Štýl19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0">
    <w:name w:val="Štýl20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1">
    <w:name w:val="Štýl21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2">
    <w:name w:val="Štýl22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3">
    <w:name w:val="Štýl23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4">
    <w:name w:val="Štýl24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5">
    <w:name w:val="Štýl25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6">
    <w:name w:val="Štýl26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7">
    <w:name w:val="Štýl27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8">
    <w:name w:val="Štýl28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9">
    <w:name w:val="Štýl29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30">
    <w:name w:val="Štýl30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31">
    <w:name w:val="Štýl31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32">
    <w:name w:val="Štýl32"/>
    <w:basedOn w:val="Predvolenpsmoodseku"/>
    <w:uiPriority w:val="1"/>
    <w:rsid w:val="004767DC"/>
    <w:rPr>
      <w:rFonts w:asciiTheme="minorHAnsi" w:hAnsiTheme="minorHAnsi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6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67D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F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63F2"/>
  </w:style>
  <w:style w:type="paragraph" w:styleId="Pta">
    <w:name w:val="footer"/>
    <w:basedOn w:val="Normlny"/>
    <w:link w:val="PtaChar"/>
    <w:uiPriority w:val="99"/>
    <w:unhideWhenUsed/>
    <w:rsid w:val="006F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63F2"/>
  </w:style>
  <w:style w:type="character" w:styleId="Odkaznakomentr">
    <w:name w:val="annotation reference"/>
    <w:basedOn w:val="Predvolenpsmoodseku"/>
    <w:uiPriority w:val="99"/>
    <w:semiHidden/>
    <w:unhideWhenUsed/>
    <w:rsid w:val="00420FA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20FA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20FA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20FA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20FA4"/>
    <w:rPr>
      <w:b/>
      <w:bC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0608A"/>
    <w:rPr>
      <w:vertAlign w:val="superscript"/>
    </w:rPr>
  </w:style>
  <w:style w:type="paragraph" w:customStyle="1" w:styleId="CharChar">
    <w:name w:val="Char Char"/>
    <w:basedOn w:val="Normlny"/>
    <w:rsid w:val="00F0097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Revzia">
    <w:name w:val="Revision"/>
    <w:hidden/>
    <w:uiPriority w:val="99"/>
    <w:semiHidden/>
    <w:rsid w:val="00FD2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672030A497B4ADF8E306E11B0BA76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A98CF-5710-477A-A6F4-8E8665A17705}"/>
      </w:docPartPr>
      <w:docPartBody>
        <w:p w:rsidR="002B1EC4" w:rsidRDefault="00A56910" w:rsidP="00A56910">
          <w:pPr>
            <w:pStyle w:val="4672030A497B4ADF8E306E11B0BA7607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C135F68001FF48AE82756E0B91D24E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FB101C-C46C-4745-8519-92CCBC0FB340}"/>
      </w:docPartPr>
      <w:docPartBody>
        <w:p w:rsidR="002B1EC4" w:rsidRDefault="00A56910" w:rsidP="00A56910">
          <w:pPr>
            <w:pStyle w:val="C135F68001FF48AE82756E0B91D24E94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1C2179852AF4821981D6DB20EC307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FE8A8-2F2F-4C5A-B29F-B376729F8CF2}"/>
      </w:docPartPr>
      <w:docPartBody>
        <w:p w:rsidR="002B1EC4" w:rsidRDefault="00A56910" w:rsidP="00A56910">
          <w:pPr>
            <w:pStyle w:val="F1C2179852AF4821981D6DB20EC307F5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9C7809F7EA242F18455C1E2694E15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6B09C-7FDA-4CE9-85D5-18C5CFBFA98D}"/>
      </w:docPartPr>
      <w:docPartBody>
        <w:p w:rsidR="002B1EC4" w:rsidRDefault="00A56910" w:rsidP="00A56910">
          <w:pPr>
            <w:pStyle w:val="E9C7809F7EA242F18455C1E2694E15EF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044158F032446DBB94F3E9F5432C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15705-16D6-4F85-8BDE-4344AE9311F9}"/>
      </w:docPartPr>
      <w:docPartBody>
        <w:p w:rsidR="002B1EC4" w:rsidRDefault="00A56910" w:rsidP="00A56910">
          <w:pPr>
            <w:pStyle w:val="E044158F032446DBB94F3E9F5432C4B1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F53446F09CC41F287B9BBAF557C8D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8F48A-669E-47E7-A81E-22649E6C3A12}"/>
      </w:docPartPr>
      <w:docPartBody>
        <w:p w:rsidR="002B1EC4" w:rsidRDefault="00A56910" w:rsidP="00A56910">
          <w:pPr>
            <w:pStyle w:val="1F53446F09CC41F287B9BBAF557C8D34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A7404734AD9C4DA09CE05970FACAE3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AF05AE-5993-401C-81C4-C1F52F1D237A}"/>
      </w:docPartPr>
      <w:docPartBody>
        <w:p w:rsidR="002B1EC4" w:rsidRDefault="00A56910" w:rsidP="00A56910">
          <w:pPr>
            <w:pStyle w:val="A7404734AD9C4DA09CE05970FACAE3E4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CD23187CADDA4FE29A4B2281B007F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91CAFD-67D6-4C25-BEB6-33B043E1325D}"/>
      </w:docPartPr>
      <w:docPartBody>
        <w:p w:rsidR="002B1EC4" w:rsidRDefault="00A56910" w:rsidP="00A56910">
          <w:pPr>
            <w:pStyle w:val="CD23187CADDA4FE29A4B2281B007F215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96DBFDE58D6D4B91967D50CF54D45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A21272-FE5D-46FE-A8CB-19E6F2DACD17}"/>
      </w:docPartPr>
      <w:docPartBody>
        <w:p w:rsidR="002B1EC4" w:rsidRDefault="00A56910" w:rsidP="00A56910">
          <w:pPr>
            <w:pStyle w:val="96DBFDE58D6D4B91967D50CF54D4557B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36BF5448A274AC195C4D4683FDB3C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18A9FF-5DBE-46D8-A171-939A068BAEAE}"/>
      </w:docPartPr>
      <w:docPartBody>
        <w:p w:rsidR="002B1EC4" w:rsidRDefault="00A56910" w:rsidP="00A56910">
          <w:pPr>
            <w:pStyle w:val="F36BF5448A274AC195C4D4683FDB3C68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A9F16E7FA24A467AA80B3A8421884F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5693BE-38D1-4828-9E75-D1E3753AB7BD}"/>
      </w:docPartPr>
      <w:docPartBody>
        <w:p w:rsidR="00D54699" w:rsidRDefault="004C150D" w:rsidP="004C150D">
          <w:pPr>
            <w:pStyle w:val="A9F16E7FA24A467AA80B3A8421884FB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F17B6C90A9B46D9BDA78CF563AEB7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C9F307-1488-4487-A489-1C262F3DBBD2}"/>
      </w:docPartPr>
      <w:docPartBody>
        <w:p w:rsidR="00D54699" w:rsidRDefault="004C150D" w:rsidP="004C150D">
          <w:pPr>
            <w:pStyle w:val="FF17B6C90A9B46D9BDA78CF563AEB7FD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2BBA5C49A5594AB98433C8CA7056D2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3F891-4035-4112-B751-7ABF146DD71A}"/>
      </w:docPartPr>
      <w:docPartBody>
        <w:p w:rsidR="00D54699" w:rsidRDefault="004C150D" w:rsidP="004C150D">
          <w:pPr>
            <w:pStyle w:val="2BBA5C49A5594AB98433C8CA7056D23F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329A5DF3548A48C7845B05BA34F669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CACED-4E40-4782-AECA-1167272A9ACA}"/>
      </w:docPartPr>
      <w:docPartBody>
        <w:p w:rsidR="00D54699" w:rsidRDefault="004C150D" w:rsidP="004C150D">
          <w:pPr>
            <w:pStyle w:val="329A5DF3548A48C7845B05BA34F669D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A17AC373D924403F801890705C76D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1F778D-184F-49CC-A0EF-130148F96920}"/>
      </w:docPartPr>
      <w:docPartBody>
        <w:p w:rsidR="00D54699" w:rsidRDefault="004C150D" w:rsidP="004C150D">
          <w:pPr>
            <w:pStyle w:val="A17AC373D924403F801890705C76D9B8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830BA81E17BF4A7591DAD19FA4647D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DBA0E8-463F-4E13-A8A2-38CA11E8A97E}"/>
      </w:docPartPr>
      <w:docPartBody>
        <w:p w:rsidR="00D54699" w:rsidRDefault="004C150D" w:rsidP="004C150D">
          <w:pPr>
            <w:pStyle w:val="830BA81E17BF4A7591DAD19FA4647D22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EE71E3AEF2144BB9DD0B3785A2DA6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14766D-E28A-4F74-A832-DFBC087D937E}"/>
      </w:docPartPr>
      <w:docPartBody>
        <w:p w:rsidR="00D54699" w:rsidRDefault="004C150D" w:rsidP="004C150D">
          <w:pPr>
            <w:pStyle w:val="1EE71E3AEF2144BB9DD0B3785A2DA6E9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0A2133508D3E4D9AAE9B254AB3F9B5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709D5-B886-4BF2-899C-7A5C258DD38E}"/>
      </w:docPartPr>
      <w:docPartBody>
        <w:p w:rsidR="00D42B96" w:rsidRDefault="00F9022E" w:rsidP="00F9022E">
          <w:pPr>
            <w:pStyle w:val="0A2133508D3E4D9AAE9B254AB3F9B55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4C2C99FE1754DCD9029D29E77499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98BA2F-5178-40FE-8BAC-F92A22B6D8EA}"/>
      </w:docPartPr>
      <w:docPartBody>
        <w:p w:rsidR="00063F2A" w:rsidRDefault="00AE5E40" w:rsidP="00AE5E40">
          <w:pPr>
            <w:pStyle w:val="14C2C99FE1754DCD9029D29E774991FB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367F5F478E5740A1B0C9E7E4C5C015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F37D7C-F803-48BB-BAD8-E445660E8575}"/>
      </w:docPartPr>
      <w:docPartBody>
        <w:p w:rsidR="00063F2A" w:rsidRDefault="00AE5E40" w:rsidP="00AE5E40">
          <w:pPr>
            <w:pStyle w:val="367F5F478E5740A1B0C9E7E4C5C01521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EC9293-60FB-4CCF-8363-21B50A1ADD21}"/>
      </w:docPartPr>
      <w:docPartBody>
        <w:p w:rsidR="007965C3" w:rsidRDefault="00785E54">
          <w:r w:rsidRPr="00105BC7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322ACCE8C95E4ED091FA16C8EB85F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35D5C2-0E3D-4E4B-AA74-8CB7880519E3}"/>
      </w:docPartPr>
      <w:docPartBody>
        <w:p w:rsidR="004F056D" w:rsidRDefault="00CC7C87" w:rsidP="00CC7C87">
          <w:pPr>
            <w:pStyle w:val="322ACCE8C95E4ED091FA16C8EB85F69A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25CB5F66C4374DA8AA6E686BA64FF3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6B5E02-3459-409B-A418-CB2B7ACC5714}"/>
      </w:docPartPr>
      <w:docPartBody>
        <w:p w:rsidR="004F056D" w:rsidRDefault="00CC7C87" w:rsidP="00CC7C87">
          <w:pPr>
            <w:pStyle w:val="25CB5F66C4374DA8AA6E686BA64FF3BC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8C57E1CD21504D1BA5C545F8D987AC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E4CA11-BF14-49B8-B697-107A69D0FFEC}"/>
      </w:docPartPr>
      <w:docPartBody>
        <w:p w:rsidR="004F056D" w:rsidRDefault="00CC7C87" w:rsidP="00CC7C87">
          <w:pPr>
            <w:pStyle w:val="8C57E1CD21504D1BA5C545F8D987AC36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ACCEE4256EE4A38885C018A3B23B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F68BDB-3128-4F8E-8644-A287B08F3708}"/>
      </w:docPartPr>
      <w:docPartBody>
        <w:p w:rsidR="004F056D" w:rsidRDefault="00CC7C87" w:rsidP="00CC7C87">
          <w:pPr>
            <w:pStyle w:val="EACCEE4256EE4A38885C018A3B23BCD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E6B5FCE3F5E42CDB5D6FA494FDA43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8798D5-79B2-4009-B5EA-A34713B2970F}"/>
      </w:docPartPr>
      <w:docPartBody>
        <w:p w:rsidR="004F056D" w:rsidRDefault="00CC7C87" w:rsidP="00CC7C87">
          <w:pPr>
            <w:pStyle w:val="EE6B5FCE3F5E42CDB5D6FA494FDA4365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48B57652E3749148F78E5762DB4B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55B705-4105-4E64-8D7D-DD8A851D19D9}"/>
      </w:docPartPr>
      <w:docPartBody>
        <w:p w:rsidR="004F056D" w:rsidRDefault="00CC7C87" w:rsidP="00CC7C87">
          <w:pPr>
            <w:pStyle w:val="F48B57652E3749148F78E5762DB4B469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95E8A325477740518B317CB756108B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70348C-35D0-400F-906D-CEBCA16B42F0}"/>
      </w:docPartPr>
      <w:docPartBody>
        <w:p w:rsidR="004F056D" w:rsidRDefault="00CC7C87" w:rsidP="00CC7C87">
          <w:pPr>
            <w:pStyle w:val="95E8A325477740518B317CB756108B71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9DB4FA8C015B428D94073557AFEB3A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5C8327-DB64-4A6C-8E92-B9DB74D46154}"/>
      </w:docPartPr>
      <w:docPartBody>
        <w:p w:rsidR="004F056D" w:rsidRDefault="00CC7C87" w:rsidP="00CC7C87">
          <w:pPr>
            <w:pStyle w:val="9DB4FA8C015B428D94073557AFEB3A3C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8DB3560E80214D81A9495D5915A40A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57E02A-BA6A-45EA-8CFB-1A9B29F790B3}"/>
      </w:docPartPr>
      <w:docPartBody>
        <w:p w:rsidR="004F056D" w:rsidRDefault="00CC7C87" w:rsidP="00CC7C87">
          <w:pPr>
            <w:pStyle w:val="8DB3560E80214D81A9495D5915A40A62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B194259EB5DF4218B6AF90314F5F3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5A3A20-3B88-4289-B705-6511A3158AEC}"/>
      </w:docPartPr>
      <w:docPartBody>
        <w:p w:rsidR="004F056D" w:rsidRDefault="00CC7C87" w:rsidP="00CC7C87">
          <w:pPr>
            <w:pStyle w:val="B194259EB5DF4218B6AF90314F5F3777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33C57F76411A4B8FAB711EC3EA6D17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CC19BF-5E55-4219-9111-DD2BEC478B80}"/>
      </w:docPartPr>
      <w:docPartBody>
        <w:p w:rsidR="004F056D" w:rsidRDefault="00CC7C87" w:rsidP="00CC7C87">
          <w:pPr>
            <w:pStyle w:val="33C57F76411A4B8FAB711EC3EA6D17C9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59ADCD0B71A64DC698A8EE4ACEC171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AC4FD5-E5A2-4EE8-9824-4E9030B2E2B8}"/>
      </w:docPartPr>
      <w:docPartBody>
        <w:p w:rsidR="004F056D" w:rsidRDefault="00CC7C87" w:rsidP="00CC7C87">
          <w:pPr>
            <w:pStyle w:val="59ADCD0B71A64DC698A8EE4ACEC1715A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6409350AAB6547239D4DD75F751E8A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ED62C6-F15F-4472-AF6C-7B2379F8D41C}"/>
      </w:docPartPr>
      <w:docPartBody>
        <w:p w:rsidR="004F056D" w:rsidRDefault="00CC7C87" w:rsidP="00CC7C87">
          <w:pPr>
            <w:pStyle w:val="6409350AAB6547239D4DD75F751E8A9B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9223340CB864994AFDA529E18A92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36A9A6-5E9E-473B-B69F-561981BC0602}"/>
      </w:docPartPr>
      <w:docPartBody>
        <w:p w:rsidR="004F056D" w:rsidRDefault="00CC7C87" w:rsidP="00CC7C87">
          <w:pPr>
            <w:pStyle w:val="19223340CB864994AFDA529E18A923C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910"/>
    <w:rsid w:val="00063F2A"/>
    <w:rsid w:val="0008786D"/>
    <w:rsid w:val="00147B91"/>
    <w:rsid w:val="00192C1D"/>
    <w:rsid w:val="001C0A8F"/>
    <w:rsid w:val="002B1EC4"/>
    <w:rsid w:val="002E0A0A"/>
    <w:rsid w:val="004C150D"/>
    <w:rsid w:val="004F056D"/>
    <w:rsid w:val="006E28EB"/>
    <w:rsid w:val="00785E54"/>
    <w:rsid w:val="007965C3"/>
    <w:rsid w:val="00A56910"/>
    <w:rsid w:val="00A729DF"/>
    <w:rsid w:val="00AB4A9D"/>
    <w:rsid w:val="00AE5E40"/>
    <w:rsid w:val="00CC7C87"/>
    <w:rsid w:val="00CF3BB1"/>
    <w:rsid w:val="00D01B23"/>
    <w:rsid w:val="00D42B96"/>
    <w:rsid w:val="00D54699"/>
    <w:rsid w:val="00F9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7C87"/>
    <w:rPr>
      <w:color w:val="808080"/>
    </w:rPr>
  </w:style>
  <w:style w:type="paragraph" w:customStyle="1" w:styleId="4672030A497B4ADF8E306E11B0BA7607">
    <w:name w:val="4672030A497B4ADF8E306E11B0BA7607"/>
    <w:rsid w:val="00A56910"/>
  </w:style>
  <w:style w:type="paragraph" w:customStyle="1" w:styleId="C135F68001FF48AE82756E0B91D24E94">
    <w:name w:val="C135F68001FF48AE82756E0B91D24E94"/>
    <w:rsid w:val="00A56910"/>
  </w:style>
  <w:style w:type="paragraph" w:customStyle="1" w:styleId="F1C2179852AF4821981D6DB20EC307F5">
    <w:name w:val="F1C2179852AF4821981D6DB20EC307F5"/>
    <w:rsid w:val="00A56910"/>
  </w:style>
  <w:style w:type="paragraph" w:customStyle="1" w:styleId="E9C7809F7EA242F18455C1E2694E15EF">
    <w:name w:val="E9C7809F7EA242F18455C1E2694E15EF"/>
    <w:rsid w:val="00A56910"/>
  </w:style>
  <w:style w:type="paragraph" w:customStyle="1" w:styleId="E044158F032446DBB94F3E9F5432C4B1">
    <w:name w:val="E044158F032446DBB94F3E9F5432C4B1"/>
    <w:rsid w:val="00A56910"/>
  </w:style>
  <w:style w:type="paragraph" w:customStyle="1" w:styleId="1F53446F09CC41F287B9BBAF557C8D34">
    <w:name w:val="1F53446F09CC41F287B9BBAF557C8D34"/>
    <w:rsid w:val="00A56910"/>
  </w:style>
  <w:style w:type="paragraph" w:customStyle="1" w:styleId="A7404734AD9C4DA09CE05970FACAE3E4">
    <w:name w:val="A7404734AD9C4DA09CE05970FACAE3E4"/>
    <w:rsid w:val="00A56910"/>
  </w:style>
  <w:style w:type="paragraph" w:customStyle="1" w:styleId="CD23187CADDA4FE29A4B2281B007F215">
    <w:name w:val="CD23187CADDA4FE29A4B2281B007F215"/>
    <w:rsid w:val="00A56910"/>
  </w:style>
  <w:style w:type="paragraph" w:customStyle="1" w:styleId="96DBFDE58D6D4B91967D50CF54D4557B">
    <w:name w:val="96DBFDE58D6D4B91967D50CF54D4557B"/>
    <w:rsid w:val="00A56910"/>
  </w:style>
  <w:style w:type="paragraph" w:customStyle="1" w:styleId="F36BF5448A274AC195C4D4683FDB3C68">
    <w:name w:val="F36BF5448A274AC195C4D4683FDB3C68"/>
    <w:rsid w:val="00A56910"/>
  </w:style>
  <w:style w:type="paragraph" w:customStyle="1" w:styleId="A9F16E7FA24A467AA80B3A8421884FBE">
    <w:name w:val="A9F16E7FA24A467AA80B3A8421884FBE"/>
    <w:rsid w:val="004C150D"/>
    <w:pPr>
      <w:spacing w:after="160" w:line="259" w:lineRule="auto"/>
    </w:pPr>
  </w:style>
  <w:style w:type="paragraph" w:customStyle="1" w:styleId="FF17B6C90A9B46D9BDA78CF563AEB7FD">
    <w:name w:val="FF17B6C90A9B46D9BDA78CF563AEB7FD"/>
    <w:rsid w:val="004C150D"/>
    <w:pPr>
      <w:spacing w:after="160" w:line="259" w:lineRule="auto"/>
    </w:pPr>
  </w:style>
  <w:style w:type="paragraph" w:customStyle="1" w:styleId="2BBA5C49A5594AB98433C8CA7056D23F">
    <w:name w:val="2BBA5C49A5594AB98433C8CA7056D23F"/>
    <w:rsid w:val="004C150D"/>
    <w:pPr>
      <w:spacing w:after="160" w:line="259" w:lineRule="auto"/>
    </w:pPr>
  </w:style>
  <w:style w:type="paragraph" w:customStyle="1" w:styleId="329A5DF3548A48C7845B05BA34F669DE">
    <w:name w:val="329A5DF3548A48C7845B05BA34F669DE"/>
    <w:rsid w:val="004C150D"/>
    <w:pPr>
      <w:spacing w:after="160" w:line="259" w:lineRule="auto"/>
    </w:pPr>
  </w:style>
  <w:style w:type="paragraph" w:customStyle="1" w:styleId="A17AC373D924403F801890705C76D9B8">
    <w:name w:val="A17AC373D924403F801890705C76D9B8"/>
    <w:rsid w:val="004C150D"/>
    <w:pPr>
      <w:spacing w:after="160" w:line="259" w:lineRule="auto"/>
    </w:pPr>
  </w:style>
  <w:style w:type="paragraph" w:customStyle="1" w:styleId="830BA81E17BF4A7591DAD19FA4647D22">
    <w:name w:val="830BA81E17BF4A7591DAD19FA4647D22"/>
    <w:rsid w:val="004C150D"/>
    <w:pPr>
      <w:spacing w:after="160" w:line="259" w:lineRule="auto"/>
    </w:pPr>
  </w:style>
  <w:style w:type="paragraph" w:customStyle="1" w:styleId="1EE71E3AEF2144BB9DD0B3785A2DA6E9">
    <w:name w:val="1EE71E3AEF2144BB9DD0B3785A2DA6E9"/>
    <w:rsid w:val="004C150D"/>
    <w:pPr>
      <w:spacing w:after="160" w:line="259" w:lineRule="auto"/>
    </w:pPr>
  </w:style>
  <w:style w:type="paragraph" w:customStyle="1" w:styleId="0A2133508D3E4D9AAE9B254AB3F9B55E">
    <w:name w:val="0A2133508D3E4D9AAE9B254AB3F9B55E"/>
    <w:rsid w:val="00F9022E"/>
    <w:pPr>
      <w:spacing w:after="160" w:line="259" w:lineRule="auto"/>
    </w:pPr>
  </w:style>
  <w:style w:type="paragraph" w:customStyle="1" w:styleId="14C2C99FE1754DCD9029D29E774991FB">
    <w:name w:val="14C2C99FE1754DCD9029D29E774991FB"/>
    <w:rsid w:val="00AE5E40"/>
    <w:pPr>
      <w:spacing w:after="160" w:line="259" w:lineRule="auto"/>
    </w:pPr>
  </w:style>
  <w:style w:type="paragraph" w:customStyle="1" w:styleId="367F5F478E5740A1B0C9E7E4C5C01521">
    <w:name w:val="367F5F478E5740A1B0C9E7E4C5C01521"/>
    <w:rsid w:val="00AE5E40"/>
    <w:pPr>
      <w:spacing w:after="160" w:line="259" w:lineRule="auto"/>
    </w:pPr>
  </w:style>
  <w:style w:type="paragraph" w:customStyle="1" w:styleId="322ACCE8C95E4ED091FA16C8EB85F69A">
    <w:name w:val="322ACCE8C95E4ED091FA16C8EB85F69A"/>
    <w:rsid w:val="00CC7C87"/>
    <w:pPr>
      <w:spacing w:after="160" w:line="259" w:lineRule="auto"/>
    </w:pPr>
  </w:style>
  <w:style w:type="paragraph" w:customStyle="1" w:styleId="25CB5F66C4374DA8AA6E686BA64FF3BC">
    <w:name w:val="25CB5F66C4374DA8AA6E686BA64FF3BC"/>
    <w:rsid w:val="00CC7C87"/>
    <w:pPr>
      <w:spacing w:after="160" w:line="259" w:lineRule="auto"/>
    </w:pPr>
  </w:style>
  <w:style w:type="paragraph" w:customStyle="1" w:styleId="8C57E1CD21504D1BA5C545F8D987AC36">
    <w:name w:val="8C57E1CD21504D1BA5C545F8D987AC36"/>
    <w:rsid w:val="00CC7C87"/>
    <w:pPr>
      <w:spacing w:after="160" w:line="259" w:lineRule="auto"/>
    </w:pPr>
  </w:style>
  <w:style w:type="paragraph" w:customStyle="1" w:styleId="EACCEE4256EE4A38885C018A3B23BCDE">
    <w:name w:val="EACCEE4256EE4A38885C018A3B23BCDE"/>
    <w:rsid w:val="00CC7C87"/>
    <w:pPr>
      <w:spacing w:after="160" w:line="259" w:lineRule="auto"/>
    </w:pPr>
  </w:style>
  <w:style w:type="paragraph" w:customStyle="1" w:styleId="EE6B5FCE3F5E42CDB5D6FA494FDA4365">
    <w:name w:val="EE6B5FCE3F5E42CDB5D6FA494FDA4365"/>
    <w:rsid w:val="00CC7C87"/>
    <w:pPr>
      <w:spacing w:after="160" w:line="259" w:lineRule="auto"/>
    </w:pPr>
  </w:style>
  <w:style w:type="paragraph" w:customStyle="1" w:styleId="F48B57652E3749148F78E5762DB4B469">
    <w:name w:val="F48B57652E3749148F78E5762DB4B469"/>
    <w:rsid w:val="00CC7C87"/>
    <w:pPr>
      <w:spacing w:after="160" w:line="259" w:lineRule="auto"/>
    </w:pPr>
  </w:style>
  <w:style w:type="paragraph" w:customStyle="1" w:styleId="95E8A325477740518B317CB756108B71">
    <w:name w:val="95E8A325477740518B317CB756108B71"/>
    <w:rsid w:val="00CC7C87"/>
    <w:pPr>
      <w:spacing w:after="160" w:line="259" w:lineRule="auto"/>
    </w:pPr>
  </w:style>
  <w:style w:type="paragraph" w:customStyle="1" w:styleId="9DB4FA8C015B428D94073557AFEB3A3C">
    <w:name w:val="9DB4FA8C015B428D94073557AFEB3A3C"/>
    <w:rsid w:val="00CC7C87"/>
    <w:pPr>
      <w:spacing w:after="160" w:line="259" w:lineRule="auto"/>
    </w:pPr>
  </w:style>
  <w:style w:type="paragraph" w:customStyle="1" w:styleId="8DB3560E80214D81A9495D5915A40A62">
    <w:name w:val="8DB3560E80214D81A9495D5915A40A62"/>
    <w:rsid w:val="00CC7C87"/>
    <w:pPr>
      <w:spacing w:after="160" w:line="259" w:lineRule="auto"/>
    </w:pPr>
  </w:style>
  <w:style w:type="paragraph" w:customStyle="1" w:styleId="B194259EB5DF4218B6AF90314F5F3777">
    <w:name w:val="B194259EB5DF4218B6AF90314F5F3777"/>
    <w:rsid w:val="00CC7C87"/>
    <w:pPr>
      <w:spacing w:after="160" w:line="259" w:lineRule="auto"/>
    </w:pPr>
  </w:style>
  <w:style w:type="paragraph" w:customStyle="1" w:styleId="33C57F76411A4B8FAB711EC3EA6D17C9">
    <w:name w:val="33C57F76411A4B8FAB711EC3EA6D17C9"/>
    <w:rsid w:val="00CC7C87"/>
    <w:pPr>
      <w:spacing w:after="160" w:line="259" w:lineRule="auto"/>
    </w:pPr>
  </w:style>
  <w:style w:type="paragraph" w:customStyle="1" w:styleId="59ADCD0B71A64DC698A8EE4ACEC1715A">
    <w:name w:val="59ADCD0B71A64DC698A8EE4ACEC1715A"/>
    <w:rsid w:val="00CC7C87"/>
    <w:pPr>
      <w:spacing w:after="160" w:line="259" w:lineRule="auto"/>
    </w:pPr>
  </w:style>
  <w:style w:type="paragraph" w:customStyle="1" w:styleId="6409350AAB6547239D4DD75F751E8A9B">
    <w:name w:val="6409350AAB6547239D4DD75F751E8A9B"/>
    <w:rsid w:val="00CC7C87"/>
    <w:pPr>
      <w:spacing w:after="160" w:line="259" w:lineRule="auto"/>
    </w:pPr>
  </w:style>
  <w:style w:type="paragraph" w:customStyle="1" w:styleId="19223340CB864994AFDA529E18A923CE">
    <w:name w:val="19223340CB864994AFDA529E18A923CE"/>
    <w:rsid w:val="00CC7C8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AD53D-3431-4EAB-8738-EFE42C63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dcterms:created xsi:type="dcterms:W3CDTF">2025-03-25T14:37:00Z</dcterms:created>
  <dcterms:modified xsi:type="dcterms:W3CDTF">2025-03-25T14:37:00Z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2024-12-19T08:45:35Z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64006abb-147e-45ee-8273-355c57bc2ace</vt:lpwstr>
  </property>
  <property fmtid="{D5CDD505-2E9C-101B-9397-08002B2CF9AE}" pid="11" name="MSIP_Label_54743a8a-75f7-4ac9-9741-a35bd0337f21_ContentBits">
    <vt:lpwstr>2</vt:lpwstr>
  </property>
</Properties>
</file>